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279E5D5E" w:rsidR="00F737D2" w:rsidRDefault="68F08BF3" w:rsidP="6DF5D62B">
      <w:r>
        <w:rPr>
          <w:noProof/>
        </w:rPr>
        <w:drawing>
          <wp:inline distT="0" distB="0" distL="0" distR="0" wp14:anchorId="0EE94FBC" wp14:editId="3B2E2D0B">
            <wp:extent cx="5781674" cy="5400675"/>
            <wp:effectExtent l="0" t="0" r="0" b="0"/>
            <wp:docPr id="1110022350" name="Picture 1110022350" descr="91D19FE4-F096-49B2-871F-9E06EC0074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781674" cy="5400675"/>
                    </a:xfrm>
                    <a:prstGeom prst="rect">
                      <a:avLst/>
                    </a:prstGeom>
                  </pic:spPr>
                </pic:pic>
              </a:graphicData>
            </a:graphic>
          </wp:inline>
        </w:drawing>
      </w:r>
    </w:p>
    <w:p w14:paraId="49AA6548" w14:textId="60CA20B2" w:rsidR="6DF5D62B" w:rsidRDefault="6DF5D62B" w:rsidP="6DF5D62B"/>
    <w:p w14:paraId="1AA3DD16" w14:textId="6CCD290C" w:rsidR="6DF5D62B" w:rsidRDefault="6DF5D62B" w:rsidP="6DF5D62B"/>
    <w:p w14:paraId="46C4E42D" w14:textId="6091E5F7" w:rsidR="6DF5D62B" w:rsidRDefault="6DF5D62B" w:rsidP="6DF5D62B"/>
    <w:p w14:paraId="0A604A5B" w14:textId="5A5DAE47" w:rsidR="6DF5D62B" w:rsidRDefault="6DF5D62B" w:rsidP="6DF5D62B"/>
    <w:p w14:paraId="262B318B" w14:textId="487694DA" w:rsidR="6DF5D62B" w:rsidRDefault="6DF5D62B" w:rsidP="6DF5D62B"/>
    <w:p w14:paraId="50F5478D" w14:textId="44C32A01" w:rsidR="6DF5D62B" w:rsidRDefault="6DF5D62B" w:rsidP="6DF5D62B"/>
    <w:p w14:paraId="2111FAED" w14:textId="0F0A2D33" w:rsidR="6DF5D62B" w:rsidRDefault="6DF5D62B" w:rsidP="6DF5D62B"/>
    <w:p w14:paraId="3383DFD2" w14:textId="5A8FF821" w:rsidR="68F08BF3" w:rsidRPr="00975B0F" w:rsidRDefault="68F08BF3" w:rsidP="6DF5D62B">
      <w:pPr>
        <w:rPr>
          <w:rFonts w:ascii="Arial" w:eastAsia="Arial" w:hAnsi="Arial" w:cs="Arial"/>
          <w:b/>
          <w:bCs/>
          <w:color w:val="000000" w:themeColor="text1"/>
          <w:sz w:val="48"/>
          <w:szCs w:val="48"/>
          <w:lang w:val="fr-BE"/>
        </w:rPr>
      </w:pPr>
      <w:r w:rsidRPr="00975B0F">
        <w:rPr>
          <w:rFonts w:ascii="Arial" w:eastAsia="Arial" w:hAnsi="Arial" w:cs="Arial"/>
          <w:b/>
          <w:bCs/>
          <w:color w:val="000000" w:themeColor="text1"/>
          <w:sz w:val="48"/>
          <w:szCs w:val="48"/>
          <w:lang w:val="fr-BE"/>
        </w:rPr>
        <w:t>EN</w:t>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lang w:val="fr-BE"/>
        </w:rPr>
        <w:tab/>
      </w:r>
      <w:r w:rsidRPr="00975B0F">
        <w:rPr>
          <w:rFonts w:ascii="Arial" w:eastAsia="Arial" w:hAnsi="Arial" w:cs="Arial"/>
          <w:b/>
          <w:bCs/>
          <w:color w:val="000000" w:themeColor="text1"/>
          <w:sz w:val="48"/>
          <w:szCs w:val="48"/>
          <w:lang w:val="fr-BE"/>
        </w:rPr>
        <w:t>EN</w:t>
      </w:r>
    </w:p>
    <w:p w14:paraId="2D184F2E" w14:textId="041D0BBB" w:rsidR="68F08BF3" w:rsidRPr="00975B0F" w:rsidRDefault="68F08BF3" w:rsidP="6DF5D62B">
      <w:pPr>
        <w:pStyle w:val="Typedudocument"/>
        <w:rPr>
          <w:rFonts w:ascii="Times New Roman" w:eastAsia="Times New Roman" w:hAnsi="Times New Roman" w:cs="Times New Roman"/>
          <w:color w:val="000000" w:themeColor="text1"/>
          <w:lang w:val="fr-BE"/>
        </w:rPr>
      </w:pPr>
      <w:r w:rsidRPr="00975B0F">
        <w:rPr>
          <w:rFonts w:ascii="Times New Roman" w:eastAsia="Times New Roman" w:hAnsi="Times New Roman" w:cs="Times New Roman"/>
          <w:color w:val="000000" w:themeColor="text1"/>
          <w:lang w:val="fr-BE"/>
        </w:rPr>
        <w:lastRenderedPageBreak/>
        <w:t>COMMISSION REGULATION (EU) …/...</w:t>
      </w:r>
    </w:p>
    <w:p w14:paraId="220FA5BD" w14:textId="10A1BF29" w:rsidR="68F08BF3" w:rsidRDefault="68F08BF3" w:rsidP="6DF5D62B">
      <w:pPr>
        <w:pStyle w:val="Datedadoption"/>
        <w:rPr>
          <w:rFonts w:ascii="Times New Roman" w:eastAsia="Times New Roman" w:hAnsi="Times New Roman" w:cs="Times New Roman"/>
          <w:color w:val="FF0000"/>
        </w:rPr>
      </w:pPr>
      <w:r w:rsidRPr="6DF5D62B">
        <w:rPr>
          <w:rFonts w:ascii="Times New Roman" w:eastAsia="Times New Roman" w:hAnsi="Times New Roman" w:cs="Times New Roman"/>
          <w:color w:val="000000" w:themeColor="text1"/>
        </w:rPr>
        <w:t xml:space="preserve">of </w:t>
      </w:r>
      <w:r w:rsidRPr="6DF5D62B">
        <w:rPr>
          <w:rStyle w:val="Marker2"/>
          <w:rFonts w:ascii="Times New Roman" w:eastAsia="Times New Roman" w:hAnsi="Times New Roman" w:cs="Times New Roman"/>
          <w:sz w:val="24"/>
          <w:szCs w:val="24"/>
        </w:rPr>
        <w:t>XXX</w:t>
      </w:r>
    </w:p>
    <w:p w14:paraId="3AC9D249" w14:textId="4133A9DE" w:rsidR="68F08BF3" w:rsidRDefault="68F08BF3" w:rsidP="6DF5D62B">
      <w:pPr>
        <w:pStyle w:val="Titreobjet"/>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amending Annex III to Regulation (EC) No 767/2009 of the European Parliament and of the Council on the placing on the market and use of feed</w:t>
      </w:r>
    </w:p>
    <w:p w14:paraId="46D62394" w14:textId="5B231EC8" w:rsidR="68F08BF3" w:rsidRDefault="68F08BF3" w:rsidP="6DF5D62B">
      <w:pPr>
        <w:pStyle w:val="IntrtEEE"/>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(Text with EEA relevance)</w:t>
      </w:r>
    </w:p>
    <w:p w14:paraId="75702D36" w14:textId="364E3367" w:rsidR="68F08BF3" w:rsidRDefault="68F08BF3" w:rsidP="6DF5D62B">
      <w:pPr>
        <w:pStyle w:val="Institutionquiagit"/>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THE EUROPEAN COMMISSION,</w:t>
      </w:r>
    </w:p>
    <w:p w14:paraId="17DEB147" w14:textId="3040C316" w:rsidR="68F08BF3" w:rsidRDefault="68F08BF3" w:rsidP="6DF5D62B">
      <w:pPr>
        <w:spacing w:before="120" w:after="120" w:line="240" w:lineRule="auto"/>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Having regard to the Treaty on the Functioning of the European Union,</w:t>
      </w:r>
    </w:p>
    <w:p w14:paraId="4F833FEF" w14:textId="70CCAEBF" w:rsidR="68F08BF3" w:rsidRDefault="68F08BF3" w:rsidP="6DF5D62B">
      <w:pPr>
        <w:spacing w:before="120" w:after="120" w:line="240" w:lineRule="auto"/>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Having regard to Regulation (EC) No 767/2009 of the European Parliament and of the Council of 13 July 2009 on the placing on the market and use of feed, amending European Parliament and Council Regulation (EC) No 1831/2003 and repealing Council Directive 79/373/EEC, Commission Directive 80/511/EEC, Council Directives 82/471/EEC, 83/228/EEC, 93/74/EEC, 93/113/EC and 96/25/EC and Commission Decision 2004/217/EC, and in particular Article 6(2) thereof,</w:t>
      </w:r>
    </w:p>
    <w:p w14:paraId="19E809F8" w14:textId="7637221E" w:rsidR="68F08BF3" w:rsidRDefault="68F08BF3" w:rsidP="6DF5D62B">
      <w:pPr>
        <w:spacing w:before="120" w:after="120" w:line="240" w:lineRule="auto"/>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Whereas:</w:t>
      </w:r>
    </w:p>
    <w:p w14:paraId="617CCC2A" w14:textId="108CE425" w:rsidR="6DF5D62B" w:rsidRDefault="6DF5D62B" w:rsidP="6DF5D62B">
      <w:pPr>
        <w:spacing w:before="120" w:after="120" w:line="240" w:lineRule="auto"/>
        <w:jc w:val="both"/>
        <w:rPr>
          <w:rFonts w:ascii="Times New Roman" w:eastAsia="Times New Roman" w:hAnsi="Times New Roman" w:cs="Times New Roman"/>
          <w:color w:val="000000" w:themeColor="text1"/>
          <w:lang w:val="en-GB"/>
        </w:rPr>
      </w:pPr>
    </w:p>
    <w:p w14:paraId="5C71A3DD" w14:textId="6173D115" w:rsidR="68F08BF3" w:rsidRPr="009C0D12" w:rsidRDefault="68F08BF3"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lang w:val="en-GB"/>
        </w:rPr>
      </w:pPr>
      <w:r w:rsidRPr="6DF5D62B">
        <w:rPr>
          <w:rFonts w:ascii="Times New Roman" w:eastAsia="Times New Roman" w:hAnsi="Times New Roman" w:cs="Times New Roman"/>
          <w:color w:val="000000" w:themeColor="text1"/>
          <w:lang w:val="en-GB"/>
        </w:rPr>
        <w:t xml:space="preserve">Regulation (EC) No 767/2009 lays down general safety and marketing requirements for feed. </w:t>
      </w:r>
      <w:proofErr w:type="gramStart"/>
      <w:r w:rsidRPr="6DF5D62B">
        <w:rPr>
          <w:rFonts w:ascii="Times New Roman" w:eastAsia="Times New Roman" w:hAnsi="Times New Roman" w:cs="Times New Roman"/>
          <w:color w:val="000000" w:themeColor="text1"/>
          <w:lang w:val="en-GB"/>
        </w:rPr>
        <w:t>In particular, it</w:t>
      </w:r>
      <w:proofErr w:type="gramEnd"/>
      <w:r w:rsidRPr="6DF5D62B">
        <w:rPr>
          <w:rFonts w:ascii="Times New Roman" w:eastAsia="Times New Roman" w:hAnsi="Times New Roman" w:cs="Times New Roman"/>
          <w:color w:val="000000" w:themeColor="text1"/>
          <w:lang w:val="en-GB"/>
        </w:rPr>
        <w:t xml:space="preserve"> contains a list of materials whose placing on the market or use for animal nutritional purposes is restricted or prohibited. </w:t>
      </w:r>
    </w:p>
    <w:p w14:paraId="1F440B12" w14:textId="607D70B8" w:rsidR="6DF5D62B" w:rsidRPr="009C0D12" w:rsidRDefault="6DF5D62B" w:rsidP="00532823">
      <w:pPr>
        <w:pStyle w:val="ListParagraph"/>
        <w:spacing w:before="120" w:after="120" w:line="240" w:lineRule="auto"/>
        <w:ind w:left="840" w:hanging="480"/>
        <w:jc w:val="both"/>
        <w:rPr>
          <w:rFonts w:ascii="Times New Roman" w:eastAsia="Times New Roman" w:hAnsi="Times New Roman" w:cs="Times New Roman"/>
          <w:lang w:val="en-GB"/>
        </w:rPr>
      </w:pPr>
    </w:p>
    <w:p w14:paraId="3CE92A72" w14:textId="20AB0452" w:rsidR="6BA7C28A" w:rsidRPr="006948F2" w:rsidRDefault="0016134A"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color w:val="FF0000"/>
          <w:lang w:val="en-GB"/>
        </w:rPr>
      </w:pPr>
      <w:r w:rsidRPr="009C0D12">
        <w:rPr>
          <w:rFonts w:ascii="Times New Roman" w:eastAsia="Times New Roman" w:hAnsi="Times New Roman" w:cs="Times New Roman"/>
          <w:lang w:val="en-GB"/>
        </w:rPr>
        <w:t>At present, there is no explicit limitation of the use of v</w:t>
      </w:r>
      <w:r w:rsidR="00D171F9" w:rsidRPr="009C0D12">
        <w:rPr>
          <w:rFonts w:ascii="Times New Roman" w:eastAsia="Times New Roman" w:hAnsi="Times New Roman" w:cs="Times New Roman"/>
          <w:lang w:val="en-GB"/>
        </w:rPr>
        <w:t>ari</w:t>
      </w:r>
      <w:r w:rsidR="006B3106" w:rsidRPr="009C0D12">
        <w:rPr>
          <w:rFonts w:ascii="Times New Roman" w:eastAsia="Times New Roman" w:hAnsi="Times New Roman" w:cs="Times New Roman"/>
          <w:lang w:val="en-GB"/>
        </w:rPr>
        <w:t xml:space="preserve">ous parts of the </w:t>
      </w:r>
      <w:r w:rsidRPr="009C0D12">
        <w:rPr>
          <w:rFonts w:ascii="Times New Roman" w:eastAsia="Times New Roman" w:hAnsi="Times New Roman" w:cs="Times New Roman"/>
          <w:lang w:val="en-GB"/>
        </w:rPr>
        <w:t xml:space="preserve">hemp </w:t>
      </w:r>
      <w:r w:rsidR="006B3106" w:rsidRPr="009C0D12">
        <w:rPr>
          <w:rFonts w:ascii="Times New Roman" w:eastAsia="Times New Roman" w:hAnsi="Times New Roman" w:cs="Times New Roman"/>
          <w:lang w:val="en-GB"/>
        </w:rPr>
        <w:t>plant (</w:t>
      </w:r>
      <w:r w:rsidR="006B3106" w:rsidRPr="009C0D12">
        <w:rPr>
          <w:rFonts w:ascii="Times New Roman" w:eastAsia="Times New Roman" w:hAnsi="Times New Roman" w:cs="Times New Roman"/>
          <w:i/>
          <w:iCs/>
          <w:lang w:val="en-GB"/>
        </w:rPr>
        <w:t xml:space="preserve">Cannabis </w:t>
      </w:r>
      <w:r w:rsidR="006B3106" w:rsidRPr="009C0D12">
        <w:rPr>
          <w:rFonts w:ascii="Times New Roman" w:eastAsia="Times New Roman" w:hAnsi="Times New Roman" w:cs="Times New Roman"/>
          <w:lang w:val="en-GB"/>
        </w:rPr>
        <w:t xml:space="preserve">sp.)  for the production of </w:t>
      </w:r>
      <w:r w:rsidR="0009581A" w:rsidRPr="009C0D12">
        <w:rPr>
          <w:rFonts w:ascii="Times New Roman" w:eastAsia="Times New Roman" w:hAnsi="Times New Roman" w:cs="Times New Roman"/>
          <w:lang w:val="en-GB"/>
        </w:rPr>
        <w:t xml:space="preserve">feed </w:t>
      </w:r>
      <w:r w:rsidR="005F6C1A" w:rsidRPr="009C0D12">
        <w:rPr>
          <w:rFonts w:ascii="Times New Roman" w:eastAsia="Times New Roman" w:hAnsi="Times New Roman" w:cs="Times New Roman"/>
          <w:lang w:val="en-GB"/>
        </w:rPr>
        <w:t>materials for animal nutrition</w:t>
      </w:r>
      <w:r w:rsidR="0009581A" w:rsidRPr="009C0D12">
        <w:rPr>
          <w:rFonts w:ascii="Times New Roman" w:eastAsia="Times New Roman" w:hAnsi="Times New Roman" w:cs="Times New Roman"/>
          <w:lang w:val="en-GB"/>
        </w:rPr>
        <w:t xml:space="preserve">, </w:t>
      </w:r>
      <w:proofErr w:type="gramStart"/>
      <w:r w:rsidRPr="009C0D12">
        <w:rPr>
          <w:rFonts w:ascii="Times New Roman" w:eastAsia="Times New Roman" w:hAnsi="Times New Roman" w:cs="Times New Roman"/>
          <w:lang w:val="en-GB"/>
        </w:rPr>
        <w:t xml:space="preserve">including </w:t>
      </w:r>
      <w:r w:rsidR="0009581A" w:rsidRPr="009C0D12">
        <w:rPr>
          <w:rFonts w:ascii="Times New Roman" w:eastAsia="Times New Roman" w:hAnsi="Times New Roman" w:cs="Times New Roman"/>
          <w:lang w:val="en-GB"/>
        </w:rPr>
        <w:t xml:space="preserve"> seeds</w:t>
      </w:r>
      <w:proofErr w:type="gramEnd"/>
      <w:r w:rsidR="0009581A" w:rsidRPr="009C0D12">
        <w:rPr>
          <w:rFonts w:ascii="Times New Roman" w:eastAsia="Times New Roman" w:hAnsi="Times New Roman" w:cs="Times New Roman"/>
          <w:lang w:val="en-GB"/>
        </w:rPr>
        <w:t xml:space="preserve">, stems, </w:t>
      </w:r>
      <w:r w:rsidR="3AE27374" w:rsidRPr="009C0D12">
        <w:rPr>
          <w:rFonts w:ascii="Times New Roman" w:eastAsia="Times New Roman" w:hAnsi="Times New Roman" w:cs="Times New Roman"/>
          <w:lang w:val="en-GB"/>
        </w:rPr>
        <w:t>leaves and</w:t>
      </w:r>
      <w:r w:rsidR="0CF29688" w:rsidRPr="009C0D12">
        <w:rPr>
          <w:rFonts w:ascii="Times New Roman" w:eastAsia="Times New Roman" w:hAnsi="Times New Roman" w:cs="Times New Roman"/>
          <w:lang w:val="en-GB"/>
        </w:rPr>
        <w:t xml:space="preserve"> </w:t>
      </w:r>
      <w:r w:rsidR="0009581A" w:rsidRPr="009C0D12">
        <w:rPr>
          <w:rFonts w:ascii="Times New Roman" w:eastAsia="Times New Roman" w:hAnsi="Times New Roman" w:cs="Times New Roman"/>
          <w:lang w:val="en-GB"/>
        </w:rPr>
        <w:t>flowers</w:t>
      </w:r>
      <w:r w:rsidR="00F20B81" w:rsidRPr="009C0D12">
        <w:rPr>
          <w:rFonts w:ascii="Times New Roman" w:eastAsia="Times New Roman" w:hAnsi="Times New Roman" w:cs="Times New Roman"/>
          <w:lang w:val="en-GB"/>
        </w:rPr>
        <w:t>. However</w:t>
      </w:r>
      <w:r w:rsidR="00C17773" w:rsidRPr="009C0D12">
        <w:rPr>
          <w:rFonts w:ascii="Times New Roman" w:eastAsia="Times New Roman" w:hAnsi="Times New Roman" w:cs="Times New Roman"/>
          <w:lang w:val="en-GB"/>
        </w:rPr>
        <w:t>,</w:t>
      </w:r>
      <w:r w:rsidR="00F20B81" w:rsidRPr="009C0D12">
        <w:rPr>
          <w:rFonts w:ascii="Times New Roman" w:eastAsia="Times New Roman" w:hAnsi="Times New Roman" w:cs="Times New Roman"/>
          <w:lang w:val="en-GB"/>
        </w:rPr>
        <w:t xml:space="preserve"> </w:t>
      </w:r>
      <w:r w:rsidR="006948F2" w:rsidRPr="009C0D12">
        <w:rPr>
          <w:rFonts w:ascii="Times New Roman" w:eastAsia="Times New Roman" w:hAnsi="Times New Roman" w:cs="Times New Roman"/>
          <w:lang w:val="en-GB"/>
        </w:rPr>
        <w:t>t</w:t>
      </w:r>
      <w:r w:rsidR="688514EC" w:rsidRPr="009C0D12">
        <w:rPr>
          <w:rFonts w:ascii="Times New Roman" w:eastAsia="Times New Roman" w:hAnsi="Times New Roman" w:cs="Times New Roman"/>
          <w:lang w:val="en-GB"/>
        </w:rPr>
        <w:t xml:space="preserve">he content of </w:t>
      </w:r>
      <w:r w:rsidR="1E418034" w:rsidRPr="009C0D12">
        <w:rPr>
          <w:rFonts w:ascii="Times New Roman" w:eastAsia="Times New Roman" w:hAnsi="Times New Roman" w:cs="Times New Roman"/>
          <w:lang w:val="en-GB"/>
        </w:rPr>
        <w:t xml:space="preserve">tetrahydrocannabinol (THC) </w:t>
      </w:r>
      <w:r w:rsidR="0A777409" w:rsidRPr="009C0D12">
        <w:rPr>
          <w:rFonts w:ascii="Times New Roman" w:eastAsia="Times New Roman" w:hAnsi="Times New Roman" w:cs="Times New Roman"/>
          <w:lang w:val="en-GB"/>
        </w:rPr>
        <w:t>differs depending on</w:t>
      </w:r>
      <w:r w:rsidR="688514EC" w:rsidRPr="009C0D12">
        <w:rPr>
          <w:rFonts w:ascii="Times New Roman" w:eastAsia="Times New Roman" w:hAnsi="Times New Roman" w:cs="Times New Roman"/>
          <w:lang w:val="en-GB"/>
        </w:rPr>
        <w:t xml:space="preserve"> </w:t>
      </w:r>
      <w:r w:rsidR="009615AA" w:rsidRPr="009C0D12">
        <w:rPr>
          <w:rFonts w:ascii="Times New Roman" w:eastAsia="Times New Roman" w:hAnsi="Times New Roman" w:cs="Times New Roman"/>
          <w:lang w:val="en-GB"/>
        </w:rPr>
        <w:t xml:space="preserve">the variety of </w:t>
      </w:r>
      <w:r w:rsidR="009615AA" w:rsidRPr="009C0D12">
        <w:rPr>
          <w:rFonts w:ascii="Times New Roman" w:eastAsia="Times New Roman" w:hAnsi="Times New Roman" w:cs="Times New Roman"/>
          <w:i/>
          <w:iCs/>
          <w:lang w:val="en-GB"/>
        </w:rPr>
        <w:t>Cannabis sativa</w:t>
      </w:r>
      <w:r w:rsidR="009615AA" w:rsidRPr="009C0D12">
        <w:rPr>
          <w:rFonts w:ascii="Times New Roman" w:eastAsia="Times New Roman" w:hAnsi="Times New Roman" w:cs="Times New Roman"/>
          <w:lang w:val="en-GB"/>
        </w:rPr>
        <w:t xml:space="preserve"> L. </w:t>
      </w:r>
      <w:proofErr w:type="gramStart"/>
      <w:r w:rsidR="009615AA" w:rsidRPr="009C0D12">
        <w:rPr>
          <w:rFonts w:ascii="Times New Roman" w:eastAsia="Times New Roman" w:hAnsi="Times New Roman" w:cs="Times New Roman"/>
          <w:lang w:val="en-GB"/>
        </w:rPr>
        <w:t>and also</w:t>
      </w:r>
      <w:proofErr w:type="gramEnd"/>
      <w:r w:rsidR="009615AA" w:rsidRPr="009C0D12">
        <w:rPr>
          <w:rFonts w:ascii="Times New Roman" w:eastAsia="Times New Roman" w:hAnsi="Times New Roman" w:cs="Times New Roman"/>
          <w:lang w:val="en-GB"/>
        </w:rPr>
        <w:t xml:space="preserve"> on </w:t>
      </w:r>
      <w:r w:rsidR="688514EC" w:rsidRPr="009C0D12">
        <w:rPr>
          <w:rFonts w:ascii="Times New Roman" w:eastAsia="Times New Roman" w:hAnsi="Times New Roman" w:cs="Times New Roman"/>
          <w:lang w:val="en-GB"/>
        </w:rPr>
        <w:t>the part of the plant</w:t>
      </w:r>
      <w:r w:rsidR="594FB2C1" w:rsidRPr="009C0D12">
        <w:rPr>
          <w:rFonts w:ascii="Times New Roman" w:eastAsia="Times New Roman" w:hAnsi="Times New Roman" w:cs="Times New Roman"/>
          <w:lang w:val="en-GB"/>
        </w:rPr>
        <w:t xml:space="preserve"> </w:t>
      </w:r>
      <w:r w:rsidR="0C2DE9BC" w:rsidRPr="009C0D12">
        <w:rPr>
          <w:rFonts w:ascii="Times New Roman" w:eastAsia="Times New Roman" w:hAnsi="Times New Roman" w:cs="Times New Roman"/>
          <w:lang w:val="en-GB"/>
        </w:rPr>
        <w:t xml:space="preserve">that </w:t>
      </w:r>
      <w:r w:rsidR="00816C69" w:rsidRPr="009C0D12">
        <w:rPr>
          <w:rFonts w:ascii="Times New Roman" w:eastAsia="Times New Roman" w:hAnsi="Times New Roman" w:cs="Times New Roman"/>
          <w:lang w:val="en-GB"/>
        </w:rPr>
        <w:t>is considered</w:t>
      </w:r>
      <w:r w:rsidR="00F20B81" w:rsidRPr="009C0D12">
        <w:rPr>
          <w:rFonts w:ascii="Times New Roman" w:eastAsia="Times New Roman" w:hAnsi="Times New Roman" w:cs="Times New Roman"/>
          <w:lang w:val="en-GB"/>
        </w:rPr>
        <w:t xml:space="preserve">, </w:t>
      </w:r>
      <w:r w:rsidR="00C17773" w:rsidRPr="009C0D12">
        <w:rPr>
          <w:rFonts w:ascii="Times New Roman" w:eastAsia="Times New Roman" w:hAnsi="Times New Roman" w:cs="Times New Roman"/>
          <w:lang w:val="en-GB"/>
        </w:rPr>
        <w:t xml:space="preserve">which might entail distinct conclusions in terms of fitness </w:t>
      </w:r>
      <w:r w:rsidR="006948F2" w:rsidRPr="009C0D12">
        <w:rPr>
          <w:rFonts w:ascii="Times New Roman" w:eastAsia="Times New Roman" w:hAnsi="Times New Roman" w:cs="Times New Roman"/>
          <w:lang w:val="en-GB"/>
        </w:rPr>
        <w:t>for feeding of animals</w:t>
      </w:r>
      <w:r w:rsidR="00816C69" w:rsidRPr="009C0D12">
        <w:rPr>
          <w:rFonts w:ascii="Times New Roman" w:eastAsia="Times New Roman" w:hAnsi="Times New Roman" w:cs="Times New Roman"/>
          <w:lang w:val="en-GB"/>
        </w:rPr>
        <w:t>.</w:t>
      </w:r>
      <w:r w:rsidR="130590FC" w:rsidRPr="009C0D12">
        <w:rPr>
          <w:rFonts w:ascii="Times New Roman" w:eastAsia="Times New Roman" w:hAnsi="Times New Roman" w:cs="Times New Roman"/>
          <w:lang w:val="en-GB"/>
        </w:rPr>
        <w:t xml:space="preserve"> </w:t>
      </w:r>
    </w:p>
    <w:p w14:paraId="337E9F79" w14:textId="2A3C92BA" w:rsidR="6DF5D62B" w:rsidRDefault="6DF5D62B" w:rsidP="00532823">
      <w:pPr>
        <w:pStyle w:val="ListParagraph"/>
        <w:spacing w:before="120" w:after="120" w:line="240" w:lineRule="auto"/>
        <w:ind w:left="840" w:hanging="480"/>
        <w:jc w:val="both"/>
        <w:rPr>
          <w:rFonts w:ascii="Times New Roman" w:eastAsia="Times New Roman" w:hAnsi="Times New Roman" w:cs="Times New Roman"/>
          <w:lang w:val="en-GB"/>
        </w:rPr>
      </w:pPr>
    </w:p>
    <w:p w14:paraId="4DB7F028" w14:textId="013B6CA9" w:rsidR="18B3B687" w:rsidRPr="00761D10" w:rsidRDefault="006B0B4E" w:rsidP="00840064">
      <w:pPr>
        <w:pStyle w:val="ListParagraph"/>
        <w:numPr>
          <w:ilvl w:val="0"/>
          <w:numId w:val="12"/>
        </w:numPr>
        <w:spacing w:before="120" w:after="120" w:line="240" w:lineRule="auto"/>
        <w:ind w:left="840" w:hanging="480"/>
        <w:jc w:val="both"/>
        <w:rPr>
          <w:rFonts w:ascii="Times New Roman" w:eastAsia="Times New Roman" w:hAnsi="Times New Roman" w:cs="Times New Roman"/>
          <w:lang w:val="en-GB"/>
        </w:rPr>
      </w:pPr>
      <w:r>
        <w:rPr>
          <w:rFonts w:ascii="Times New Roman" w:eastAsia="Times New Roman" w:hAnsi="Times New Roman" w:cs="Times New Roman"/>
          <w:color w:val="000000" w:themeColor="text1"/>
          <w:lang w:val="en-GB"/>
        </w:rPr>
        <w:t>In 2011, t</w:t>
      </w:r>
      <w:r w:rsidR="18B3B687" w:rsidRPr="006846AE">
        <w:rPr>
          <w:rFonts w:ascii="Times New Roman" w:eastAsia="Times New Roman" w:hAnsi="Times New Roman" w:cs="Times New Roman"/>
          <w:color w:val="000000" w:themeColor="text1"/>
          <w:lang w:val="en-GB"/>
        </w:rPr>
        <w:t>he European Food Safety Authority (‘the Authority’) adopted a scientific opinion</w:t>
      </w:r>
      <w:r w:rsidR="006D73C0" w:rsidRPr="006846AE">
        <w:rPr>
          <w:rFonts w:ascii="Times New Roman" w:eastAsia="Times New Roman" w:hAnsi="Times New Roman" w:cs="Times New Roman"/>
          <w:color w:val="000000" w:themeColor="text1"/>
          <w:lang w:val="en-GB"/>
        </w:rPr>
        <w:t xml:space="preserve"> on the safety of hemp for use as animal feed</w:t>
      </w:r>
      <w:r w:rsidR="006D73C0" w:rsidRPr="6DF5D62B">
        <w:rPr>
          <w:rStyle w:val="FootnoteReference"/>
          <w:rFonts w:ascii="Times New Roman" w:eastAsia="Times New Roman" w:hAnsi="Times New Roman" w:cs="Times New Roman"/>
          <w:color w:val="000000" w:themeColor="text1"/>
          <w:lang w:val="en-GB"/>
        </w:rPr>
        <w:footnoteReference w:id="1"/>
      </w:r>
      <w:r w:rsidR="18B3B687" w:rsidRPr="006846AE">
        <w:rPr>
          <w:rFonts w:ascii="Times New Roman" w:eastAsia="Times New Roman" w:hAnsi="Times New Roman" w:cs="Times New Roman"/>
          <w:color w:val="000000" w:themeColor="text1"/>
          <w:lang w:val="en-GB"/>
        </w:rPr>
        <w:t>. In its opinion, the Authority concluded that the use of whole</w:t>
      </w:r>
      <w:r w:rsidR="00406618">
        <w:rPr>
          <w:rFonts w:ascii="Times New Roman" w:eastAsia="Times New Roman" w:hAnsi="Times New Roman" w:cs="Times New Roman"/>
          <w:color w:val="000000" w:themeColor="text1"/>
          <w:lang w:val="en-GB"/>
        </w:rPr>
        <w:t xml:space="preserve"> </w:t>
      </w:r>
      <w:r w:rsidR="18B3B687" w:rsidRPr="006846AE">
        <w:rPr>
          <w:rFonts w:ascii="Times New Roman" w:eastAsia="Times New Roman" w:hAnsi="Times New Roman" w:cs="Times New Roman"/>
          <w:color w:val="000000" w:themeColor="text1"/>
          <w:lang w:val="en-GB"/>
        </w:rPr>
        <w:t>hemp</w:t>
      </w:r>
      <w:r w:rsidR="00406618">
        <w:rPr>
          <w:rFonts w:ascii="Times New Roman" w:eastAsia="Times New Roman" w:hAnsi="Times New Roman" w:cs="Times New Roman"/>
          <w:color w:val="000000" w:themeColor="text1"/>
          <w:lang w:val="en-GB"/>
        </w:rPr>
        <w:t xml:space="preserve"> </w:t>
      </w:r>
      <w:r w:rsidR="18B3B687" w:rsidRPr="006846AE">
        <w:rPr>
          <w:rFonts w:ascii="Times New Roman" w:eastAsia="Times New Roman" w:hAnsi="Times New Roman" w:cs="Times New Roman"/>
          <w:color w:val="000000" w:themeColor="text1"/>
          <w:lang w:val="en-GB"/>
        </w:rPr>
        <w:t>plant</w:t>
      </w:r>
      <w:r w:rsidR="00406618">
        <w:rPr>
          <w:rFonts w:ascii="Times New Roman" w:eastAsia="Times New Roman" w:hAnsi="Times New Roman" w:cs="Times New Roman"/>
          <w:color w:val="000000" w:themeColor="text1"/>
          <w:lang w:val="en-GB"/>
        </w:rPr>
        <w:t>-</w:t>
      </w:r>
      <w:r w:rsidR="18B3B687" w:rsidRPr="006846AE">
        <w:rPr>
          <w:rFonts w:ascii="Times New Roman" w:eastAsia="Times New Roman" w:hAnsi="Times New Roman" w:cs="Times New Roman"/>
          <w:color w:val="000000" w:themeColor="text1"/>
          <w:lang w:val="en-GB"/>
        </w:rPr>
        <w:t xml:space="preserve">derived feed materials in animal nutrition is not safe for the consumer </w:t>
      </w:r>
      <w:r w:rsidR="00D247E8">
        <w:rPr>
          <w:rFonts w:ascii="Times New Roman" w:eastAsia="Times New Roman" w:hAnsi="Times New Roman" w:cs="Times New Roman"/>
          <w:color w:val="000000" w:themeColor="text1"/>
          <w:lang w:val="en-GB"/>
        </w:rPr>
        <w:t>of milk</w:t>
      </w:r>
      <w:r w:rsidR="00C019F4">
        <w:rPr>
          <w:rFonts w:ascii="Times New Roman" w:eastAsia="Times New Roman" w:hAnsi="Times New Roman" w:cs="Times New Roman"/>
          <w:color w:val="000000" w:themeColor="text1"/>
          <w:lang w:val="en-GB"/>
        </w:rPr>
        <w:t xml:space="preserve"> produced by animals fed with th</w:t>
      </w:r>
      <w:r w:rsidR="009615AA">
        <w:rPr>
          <w:rFonts w:ascii="Times New Roman" w:eastAsia="Times New Roman" w:hAnsi="Times New Roman" w:cs="Times New Roman"/>
          <w:color w:val="000000" w:themeColor="text1"/>
          <w:lang w:val="en-GB"/>
        </w:rPr>
        <w:t>o</w:t>
      </w:r>
      <w:r w:rsidR="00C019F4">
        <w:rPr>
          <w:rFonts w:ascii="Times New Roman" w:eastAsia="Times New Roman" w:hAnsi="Times New Roman" w:cs="Times New Roman"/>
          <w:color w:val="000000" w:themeColor="text1"/>
          <w:lang w:val="en-GB"/>
        </w:rPr>
        <w:t>se feed materials.</w:t>
      </w:r>
      <w:r w:rsidR="00796077">
        <w:rPr>
          <w:rFonts w:ascii="Times New Roman" w:eastAsia="Times New Roman" w:hAnsi="Times New Roman" w:cs="Times New Roman"/>
          <w:color w:val="000000" w:themeColor="text1"/>
          <w:lang w:val="en-GB"/>
        </w:rPr>
        <w:t xml:space="preserve"> Indeed, the Authority noted that in</w:t>
      </w:r>
      <w:r w:rsidR="00796077" w:rsidRPr="00796077">
        <w:rPr>
          <w:rFonts w:ascii="Times New Roman" w:eastAsia="Times New Roman" w:hAnsi="Times New Roman" w:cs="Times New Roman"/>
          <w:color w:val="000000" w:themeColor="text1"/>
          <w:lang w:val="en-GB"/>
        </w:rPr>
        <w:t xml:space="preserve"> all scenarios calculated with</w:t>
      </w:r>
      <w:r w:rsidR="00796077">
        <w:rPr>
          <w:rFonts w:ascii="Times New Roman" w:eastAsia="Times New Roman" w:hAnsi="Times New Roman" w:cs="Times New Roman"/>
          <w:color w:val="000000" w:themeColor="text1"/>
          <w:lang w:val="en-GB"/>
        </w:rPr>
        <w:t xml:space="preserve"> </w:t>
      </w:r>
      <w:r w:rsidR="00796077" w:rsidRPr="00796077">
        <w:rPr>
          <w:rFonts w:ascii="Times New Roman" w:eastAsia="Times New Roman" w:hAnsi="Times New Roman" w:cs="Times New Roman"/>
          <w:color w:val="000000" w:themeColor="text1"/>
          <w:lang w:val="en-GB"/>
        </w:rPr>
        <w:t xml:space="preserve">the </w:t>
      </w:r>
      <w:r w:rsidR="00796077">
        <w:rPr>
          <w:rFonts w:ascii="Times New Roman" w:eastAsia="Times New Roman" w:hAnsi="Times New Roman" w:cs="Times New Roman"/>
          <w:color w:val="000000" w:themeColor="text1"/>
          <w:lang w:val="en-GB"/>
        </w:rPr>
        <w:t>feeding of dairy cows with whole</w:t>
      </w:r>
      <w:r w:rsidR="00406618">
        <w:rPr>
          <w:rFonts w:ascii="Times New Roman" w:eastAsia="Times New Roman" w:hAnsi="Times New Roman" w:cs="Times New Roman"/>
          <w:color w:val="000000" w:themeColor="text1"/>
          <w:lang w:val="en-GB"/>
        </w:rPr>
        <w:t xml:space="preserve"> </w:t>
      </w:r>
      <w:r w:rsidR="00796077">
        <w:rPr>
          <w:rFonts w:ascii="Times New Roman" w:eastAsia="Times New Roman" w:hAnsi="Times New Roman" w:cs="Times New Roman"/>
          <w:color w:val="000000" w:themeColor="text1"/>
          <w:lang w:val="en-GB"/>
        </w:rPr>
        <w:t>hemp</w:t>
      </w:r>
      <w:r w:rsidR="00406618">
        <w:rPr>
          <w:rFonts w:ascii="Times New Roman" w:eastAsia="Times New Roman" w:hAnsi="Times New Roman" w:cs="Times New Roman"/>
          <w:color w:val="000000" w:themeColor="text1"/>
          <w:lang w:val="en-GB"/>
        </w:rPr>
        <w:t xml:space="preserve"> </w:t>
      </w:r>
      <w:r w:rsidR="00490D9E">
        <w:rPr>
          <w:rFonts w:ascii="Times New Roman" w:eastAsia="Times New Roman" w:hAnsi="Times New Roman" w:cs="Times New Roman"/>
          <w:color w:val="000000" w:themeColor="text1"/>
          <w:lang w:val="en-GB"/>
        </w:rPr>
        <w:t>plant</w:t>
      </w:r>
      <w:r w:rsidR="00406618">
        <w:rPr>
          <w:rFonts w:ascii="Times New Roman" w:eastAsia="Times New Roman" w:hAnsi="Times New Roman" w:cs="Times New Roman"/>
          <w:color w:val="000000" w:themeColor="text1"/>
          <w:lang w:val="en-GB"/>
        </w:rPr>
        <w:t>-</w:t>
      </w:r>
      <w:r w:rsidR="00796077">
        <w:rPr>
          <w:rFonts w:ascii="Times New Roman" w:eastAsia="Times New Roman" w:hAnsi="Times New Roman" w:cs="Times New Roman"/>
          <w:color w:val="000000" w:themeColor="text1"/>
          <w:lang w:val="en-GB"/>
        </w:rPr>
        <w:t>derived feed material containing 0.2 % THC</w:t>
      </w:r>
      <w:r w:rsidR="00796077" w:rsidRPr="00796077">
        <w:rPr>
          <w:rFonts w:ascii="Times New Roman" w:eastAsia="Times New Roman" w:hAnsi="Times New Roman" w:cs="Times New Roman"/>
          <w:color w:val="000000" w:themeColor="text1"/>
          <w:lang w:val="en-GB"/>
        </w:rPr>
        <w:t xml:space="preserve">, the exposure to THC </w:t>
      </w:r>
      <w:r w:rsidR="00490D9E">
        <w:rPr>
          <w:rFonts w:ascii="Times New Roman" w:eastAsia="Times New Roman" w:hAnsi="Times New Roman" w:cs="Times New Roman"/>
          <w:color w:val="000000" w:themeColor="text1"/>
          <w:lang w:val="en-GB"/>
        </w:rPr>
        <w:t xml:space="preserve">of the consumers of the milk </w:t>
      </w:r>
      <w:r w:rsidR="00796077" w:rsidRPr="00796077">
        <w:rPr>
          <w:rFonts w:ascii="Times New Roman" w:eastAsia="Times New Roman" w:hAnsi="Times New Roman" w:cs="Times New Roman"/>
          <w:color w:val="000000" w:themeColor="text1"/>
          <w:lang w:val="en-GB"/>
        </w:rPr>
        <w:t>was considerably above the provisional maximum tolerable daily intake (4 to</w:t>
      </w:r>
      <w:r w:rsidR="00796077">
        <w:rPr>
          <w:rFonts w:ascii="Times New Roman" w:eastAsia="Times New Roman" w:hAnsi="Times New Roman" w:cs="Times New Roman"/>
          <w:color w:val="000000" w:themeColor="text1"/>
          <w:lang w:val="en-GB"/>
        </w:rPr>
        <w:t xml:space="preserve"> </w:t>
      </w:r>
      <w:r w:rsidR="00796077" w:rsidRPr="00796077">
        <w:rPr>
          <w:rFonts w:ascii="Times New Roman" w:eastAsia="Times New Roman" w:hAnsi="Times New Roman" w:cs="Times New Roman"/>
          <w:color w:val="000000" w:themeColor="text1"/>
          <w:lang w:val="en-GB"/>
        </w:rPr>
        <w:t xml:space="preserve">25 times higher in adults, 13 to 90 times higher in children). </w:t>
      </w:r>
      <w:r w:rsidR="00C019F4">
        <w:rPr>
          <w:rFonts w:ascii="Times New Roman" w:eastAsia="Times New Roman" w:hAnsi="Times New Roman" w:cs="Times New Roman"/>
          <w:color w:val="000000" w:themeColor="text1"/>
          <w:lang w:val="en-GB"/>
        </w:rPr>
        <w:t xml:space="preserve"> In addition </w:t>
      </w:r>
      <w:r w:rsidR="00C019F4">
        <w:rPr>
          <w:rFonts w:ascii="Times New Roman" w:eastAsia="Times New Roman" w:hAnsi="Times New Roman" w:cs="Times New Roman"/>
          <w:color w:val="000000" w:themeColor="text1"/>
          <w:lang w:val="en-GB"/>
        </w:rPr>
        <w:lastRenderedPageBreak/>
        <w:t xml:space="preserve">to </w:t>
      </w:r>
      <w:r w:rsidR="00D247E8">
        <w:rPr>
          <w:rFonts w:ascii="Times New Roman" w:eastAsia="Times New Roman" w:hAnsi="Times New Roman" w:cs="Times New Roman"/>
          <w:color w:val="000000" w:themeColor="text1"/>
          <w:lang w:val="en-GB"/>
        </w:rPr>
        <w:t>that</w:t>
      </w:r>
      <w:r w:rsidR="00C019F4">
        <w:rPr>
          <w:rFonts w:ascii="Times New Roman" w:eastAsia="Times New Roman" w:hAnsi="Times New Roman" w:cs="Times New Roman"/>
          <w:color w:val="000000" w:themeColor="text1"/>
          <w:lang w:val="en-GB"/>
        </w:rPr>
        <w:t>,</w:t>
      </w:r>
      <w:r w:rsidR="00D247E8">
        <w:rPr>
          <w:rFonts w:ascii="Times New Roman" w:eastAsia="Times New Roman" w:hAnsi="Times New Roman" w:cs="Times New Roman"/>
          <w:color w:val="000000" w:themeColor="text1"/>
          <w:lang w:val="en-GB"/>
        </w:rPr>
        <w:t xml:space="preserve"> </w:t>
      </w:r>
      <w:r w:rsidR="00490D9E">
        <w:rPr>
          <w:rFonts w:ascii="Times New Roman" w:eastAsia="Times New Roman" w:hAnsi="Times New Roman" w:cs="Times New Roman"/>
          <w:color w:val="000000" w:themeColor="text1"/>
          <w:lang w:val="en-GB"/>
        </w:rPr>
        <w:t xml:space="preserve">the Authority mentioned a </w:t>
      </w:r>
      <w:r w:rsidR="00490D9E" w:rsidRPr="00490D9E">
        <w:rPr>
          <w:rFonts w:ascii="Times New Roman" w:eastAsia="Times New Roman" w:hAnsi="Times New Roman" w:cs="Times New Roman"/>
          <w:color w:val="000000" w:themeColor="text1"/>
          <w:lang w:val="en-GB"/>
        </w:rPr>
        <w:t>likely transfer of THC and its lipophilic metabolites to animal</w:t>
      </w:r>
      <w:r w:rsidR="00490D9E">
        <w:rPr>
          <w:rFonts w:ascii="Times New Roman" w:eastAsia="Times New Roman" w:hAnsi="Times New Roman" w:cs="Times New Roman"/>
          <w:color w:val="000000" w:themeColor="text1"/>
          <w:lang w:val="en-GB"/>
        </w:rPr>
        <w:t xml:space="preserve"> </w:t>
      </w:r>
      <w:r w:rsidR="00490D9E" w:rsidRPr="00490D9E">
        <w:rPr>
          <w:rFonts w:ascii="Times New Roman" w:eastAsia="Times New Roman" w:hAnsi="Times New Roman" w:cs="Times New Roman"/>
          <w:color w:val="000000" w:themeColor="text1"/>
          <w:lang w:val="en-GB"/>
        </w:rPr>
        <w:t>tissues and eggs</w:t>
      </w:r>
      <w:r w:rsidR="00490D9E" w:rsidRPr="00490D9E">
        <w:t xml:space="preserve"> </w:t>
      </w:r>
      <w:r w:rsidR="00490D9E" w:rsidRPr="00490D9E">
        <w:rPr>
          <w:rFonts w:ascii="Times New Roman" w:eastAsia="Times New Roman" w:hAnsi="Times New Roman" w:cs="Times New Roman"/>
          <w:color w:val="000000" w:themeColor="text1"/>
          <w:lang w:val="en-GB"/>
        </w:rPr>
        <w:t>following repeated administration</w:t>
      </w:r>
      <w:r w:rsidR="00406618">
        <w:rPr>
          <w:rFonts w:ascii="Times New Roman" w:eastAsia="Times New Roman" w:hAnsi="Times New Roman" w:cs="Times New Roman"/>
          <w:color w:val="000000" w:themeColor="text1"/>
          <w:lang w:val="en-GB"/>
        </w:rPr>
        <w:t xml:space="preserve">, which means that meat and eggs produced by animals fed with </w:t>
      </w:r>
      <w:r w:rsidR="00406618">
        <w:rPr>
          <w:rFonts w:ascii="Times New Roman" w:eastAsia="Times New Roman" w:hAnsi="Times New Roman" w:cs="Times New Roman"/>
          <w:color w:val="000000" w:themeColor="text1"/>
          <w:lang w:val="en-IE"/>
        </w:rPr>
        <w:t>whole hemp plant-</w:t>
      </w:r>
      <w:r w:rsidR="00406618">
        <w:rPr>
          <w:rFonts w:ascii="Times New Roman" w:eastAsia="Times New Roman" w:hAnsi="Times New Roman" w:cs="Times New Roman"/>
          <w:color w:val="000000" w:themeColor="text1"/>
          <w:lang w:val="en-GB"/>
        </w:rPr>
        <w:t>derided feed materials would be a likely additional source of THC exposure for the consumers.</w:t>
      </w:r>
      <w:r w:rsidR="00490D9E">
        <w:rPr>
          <w:rFonts w:ascii="Times New Roman" w:eastAsia="Times New Roman" w:hAnsi="Times New Roman" w:cs="Times New Roman"/>
          <w:color w:val="000000" w:themeColor="text1"/>
          <w:lang w:val="en-GB"/>
        </w:rPr>
        <w:t xml:space="preserve"> </w:t>
      </w:r>
      <w:r w:rsidR="00BB3859">
        <w:rPr>
          <w:rFonts w:ascii="Times New Roman" w:eastAsia="Times New Roman" w:hAnsi="Times New Roman" w:cs="Times New Roman"/>
          <w:color w:val="000000" w:themeColor="text1"/>
        </w:rPr>
        <w:t>the Authority therefore concluded that t</w:t>
      </w:r>
      <w:r w:rsidR="00406618" w:rsidRPr="00761D10">
        <w:rPr>
          <w:rFonts w:ascii="Times New Roman" w:eastAsia="Times New Roman" w:hAnsi="Times New Roman" w:cs="Times New Roman"/>
          <w:color w:val="000000" w:themeColor="text1"/>
        </w:rPr>
        <w:t xml:space="preserve">he </w:t>
      </w:r>
      <w:r w:rsidR="00C019F4">
        <w:rPr>
          <w:rFonts w:ascii="Times New Roman" w:eastAsia="Times New Roman" w:hAnsi="Times New Roman" w:cs="Times New Roman"/>
          <w:color w:val="000000" w:themeColor="text1"/>
          <w:lang w:val="en-IE"/>
        </w:rPr>
        <w:t>safety concerns</w:t>
      </w:r>
      <w:r w:rsidR="00D247E8" w:rsidRPr="684B8E9D">
        <w:rPr>
          <w:rFonts w:ascii="Times New Roman" w:eastAsia="Times New Roman" w:hAnsi="Times New Roman" w:cs="Times New Roman"/>
          <w:color w:val="000000" w:themeColor="text1"/>
          <w:lang w:val="en-IE"/>
        </w:rPr>
        <w:t xml:space="preserve"> </w:t>
      </w:r>
      <w:r w:rsidR="00C019F4">
        <w:rPr>
          <w:rFonts w:ascii="Times New Roman" w:eastAsia="Times New Roman" w:hAnsi="Times New Roman" w:cs="Times New Roman"/>
          <w:color w:val="000000" w:themeColor="text1"/>
          <w:lang w:val="en-IE"/>
        </w:rPr>
        <w:t>related to</w:t>
      </w:r>
      <w:r w:rsidR="00D247E8" w:rsidRPr="684B8E9D">
        <w:rPr>
          <w:rFonts w:ascii="Times New Roman" w:eastAsia="Times New Roman" w:hAnsi="Times New Roman" w:cs="Times New Roman"/>
          <w:color w:val="000000" w:themeColor="text1"/>
          <w:lang w:val="en-IE"/>
        </w:rPr>
        <w:t xml:space="preserve"> milk consumption would</w:t>
      </w:r>
      <w:r w:rsidR="00406618">
        <w:rPr>
          <w:rFonts w:ascii="Times New Roman" w:eastAsia="Times New Roman" w:hAnsi="Times New Roman" w:cs="Times New Roman"/>
          <w:color w:val="000000" w:themeColor="text1"/>
          <w:lang w:val="en-IE"/>
        </w:rPr>
        <w:t xml:space="preserve"> therefore</w:t>
      </w:r>
      <w:r w:rsidR="00D247E8" w:rsidRPr="684B8E9D">
        <w:rPr>
          <w:rFonts w:ascii="Times New Roman" w:eastAsia="Times New Roman" w:hAnsi="Times New Roman" w:cs="Times New Roman"/>
          <w:color w:val="000000" w:themeColor="text1"/>
          <w:lang w:val="en-IE"/>
        </w:rPr>
        <w:t xml:space="preserve"> in principle apply</w:t>
      </w:r>
      <w:r w:rsidR="00406618">
        <w:rPr>
          <w:rFonts w:ascii="Times New Roman" w:eastAsia="Times New Roman" w:hAnsi="Times New Roman" w:cs="Times New Roman"/>
          <w:color w:val="000000" w:themeColor="text1"/>
          <w:lang w:val="en-IE"/>
        </w:rPr>
        <w:t xml:space="preserve"> also</w:t>
      </w:r>
      <w:r w:rsidR="00D247E8" w:rsidRPr="684B8E9D">
        <w:rPr>
          <w:rFonts w:ascii="Times New Roman" w:eastAsia="Times New Roman" w:hAnsi="Times New Roman" w:cs="Times New Roman"/>
          <w:color w:val="000000" w:themeColor="text1"/>
          <w:lang w:val="en-IE"/>
        </w:rPr>
        <w:t xml:space="preserve"> to </w:t>
      </w:r>
      <w:r w:rsidR="00C019F4">
        <w:rPr>
          <w:rFonts w:ascii="Times New Roman" w:eastAsia="Times New Roman" w:hAnsi="Times New Roman" w:cs="Times New Roman"/>
          <w:color w:val="000000" w:themeColor="text1"/>
          <w:lang w:val="en-IE"/>
        </w:rPr>
        <w:t>the consumption of meat or eggs of animals fed with whole</w:t>
      </w:r>
      <w:r w:rsidR="00406618">
        <w:rPr>
          <w:rFonts w:ascii="Times New Roman" w:eastAsia="Times New Roman" w:hAnsi="Times New Roman" w:cs="Times New Roman"/>
          <w:color w:val="000000" w:themeColor="text1"/>
          <w:lang w:val="en-IE"/>
        </w:rPr>
        <w:t xml:space="preserve"> </w:t>
      </w:r>
      <w:r w:rsidR="00C019F4">
        <w:rPr>
          <w:rFonts w:ascii="Times New Roman" w:eastAsia="Times New Roman" w:hAnsi="Times New Roman" w:cs="Times New Roman"/>
          <w:color w:val="000000" w:themeColor="text1"/>
          <w:lang w:val="en-IE"/>
        </w:rPr>
        <w:t>hemp</w:t>
      </w:r>
      <w:r w:rsidR="00406618">
        <w:rPr>
          <w:rFonts w:ascii="Times New Roman" w:eastAsia="Times New Roman" w:hAnsi="Times New Roman" w:cs="Times New Roman"/>
          <w:color w:val="000000" w:themeColor="text1"/>
          <w:lang w:val="en-IE"/>
        </w:rPr>
        <w:t xml:space="preserve"> </w:t>
      </w:r>
      <w:r w:rsidR="00C019F4">
        <w:rPr>
          <w:rFonts w:ascii="Times New Roman" w:eastAsia="Times New Roman" w:hAnsi="Times New Roman" w:cs="Times New Roman"/>
          <w:color w:val="000000" w:themeColor="text1"/>
          <w:lang w:val="en-IE"/>
        </w:rPr>
        <w:t>plant</w:t>
      </w:r>
      <w:r w:rsidR="00406618">
        <w:rPr>
          <w:rFonts w:ascii="Times New Roman" w:eastAsia="Times New Roman" w:hAnsi="Times New Roman" w:cs="Times New Roman"/>
          <w:color w:val="000000" w:themeColor="text1"/>
          <w:lang w:val="en-IE"/>
        </w:rPr>
        <w:t>-</w:t>
      </w:r>
      <w:r w:rsidR="00C019F4">
        <w:rPr>
          <w:rFonts w:ascii="Times New Roman" w:eastAsia="Times New Roman" w:hAnsi="Times New Roman" w:cs="Times New Roman"/>
          <w:color w:val="000000" w:themeColor="text1"/>
          <w:lang w:val="en-IE"/>
        </w:rPr>
        <w:t>derived feed materials</w:t>
      </w:r>
      <w:r w:rsidR="001314D5">
        <w:rPr>
          <w:rFonts w:ascii="Times New Roman" w:eastAsia="Times New Roman" w:hAnsi="Times New Roman" w:cs="Times New Roman"/>
          <w:color w:val="000000" w:themeColor="text1"/>
          <w:lang w:val="en-IE"/>
        </w:rPr>
        <w:t xml:space="preserve">. </w:t>
      </w:r>
      <w:proofErr w:type="gramStart"/>
      <w:r w:rsidR="00C019F4">
        <w:rPr>
          <w:rFonts w:ascii="Times New Roman" w:eastAsia="Times New Roman" w:hAnsi="Times New Roman" w:cs="Times New Roman"/>
          <w:color w:val="000000" w:themeColor="text1"/>
          <w:lang w:val="en-IE"/>
        </w:rPr>
        <w:t>As a consequence</w:t>
      </w:r>
      <w:proofErr w:type="gramEnd"/>
      <w:r w:rsidR="00C019F4">
        <w:rPr>
          <w:rFonts w:ascii="Times New Roman" w:eastAsia="Times New Roman" w:hAnsi="Times New Roman" w:cs="Times New Roman"/>
          <w:color w:val="000000" w:themeColor="text1"/>
          <w:lang w:val="en-IE"/>
        </w:rPr>
        <w:t xml:space="preserve">, </w:t>
      </w:r>
      <w:r w:rsidR="00406618">
        <w:rPr>
          <w:rFonts w:ascii="Times New Roman" w:eastAsia="Times New Roman" w:hAnsi="Times New Roman" w:cs="Times New Roman"/>
          <w:color w:val="000000" w:themeColor="text1"/>
          <w:lang w:val="en-IE"/>
        </w:rPr>
        <w:t>the Authority did</w:t>
      </w:r>
      <w:r w:rsidR="00406618" w:rsidRPr="00406618">
        <w:rPr>
          <w:rFonts w:ascii="Times New Roman" w:eastAsia="Times New Roman" w:hAnsi="Times New Roman" w:cs="Times New Roman"/>
          <w:color w:val="000000" w:themeColor="text1"/>
          <w:lang w:val="en-IE"/>
        </w:rPr>
        <w:t xml:space="preserve"> not see any option for the use of whole hemp plant-derived</w:t>
      </w:r>
      <w:r w:rsidR="00406618">
        <w:rPr>
          <w:rFonts w:ascii="Times New Roman" w:eastAsia="Times New Roman" w:hAnsi="Times New Roman" w:cs="Times New Roman"/>
          <w:color w:val="000000" w:themeColor="text1"/>
          <w:lang w:val="en-IE"/>
        </w:rPr>
        <w:t xml:space="preserve"> </w:t>
      </w:r>
      <w:r w:rsidR="00406618" w:rsidRPr="00406618">
        <w:rPr>
          <w:rFonts w:ascii="Times New Roman" w:eastAsia="Times New Roman" w:hAnsi="Times New Roman" w:cs="Times New Roman"/>
          <w:color w:val="000000" w:themeColor="text1"/>
          <w:lang w:val="en-IE"/>
        </w:rPr>
        <w:t xml:space="preserve">feed materials in animal nutrition </w:t>
      </w:r>
      <w:r w:rsidR="007A235D">
        <w:rPr>
          <w:rFonts w:ascii="Times New Roman" w:eastAsia="Times New Roman" w:hAnsi="Times New Roman" w:cs="Times New Roman"/>
          <w:color w:val="000000" w:themeColor="text1"/>
          <w:lang w:val="en-IE"/>
        </w:rPr>
        <w:t xml:space="preserve">and </w:t>
      </w:r>
      <w:r w:rsidR="00C019F4">
        <w:rPr>
          <w:rFonts w:ascii="Times New Roman" w:eastAsia="Times New Roman" w:hAnsi="Times New Roman" w:cs="Times New Roman"/>
          <w:color w:val="000000" w:themeColor="text1"/>
          <w:lang w:val="en-IE"/>
        </w:rPr>
        <w:t>the EFSA opinion</w:t>
      </w:r>
      <w:r w:rsidR="00C019F4">
        <w:rPr>
          <w:rFonts w:ascii="Times New Roman" w:eastAsia="Times New Roman" w:hAnsi="Times New Roman" w:cs="Times New Roman"/>
          <w:color w:val="000000" w:themeColor="text1"/>
          <w:lang w:val="en-GB"/>
        </w:rPr>
        <w:t xml:space="preserve"> </w:t>
      </w:r>
      <w:r w:rsidR="18B3B687" w:rsidRPr="006846AE">
        <w:rPr>
          <w:rFonts w:ascii="Times New Roman" w:eastAsia="Times New Roman" w:hAnsi="Times New Roman" w:cs="Times New Roman"/>
          <w:color w:val="000000" w:themeColor="text1"/>
          <w:lang w:val="en-GB"/>
        </w:rPr>
        <w:t>recommend</w:t>
      </w:r>
      <w:r w:rsidR="00C019F4">
        <w:rPr>
          <w:rFonts w:ascii="Times New Roman" w:eastAsia="Times New Roman" w:hAnsi="Times New Roman" w:cs="Times New Roman"/>
          <w:color w:val="000000" w:themeColor="text1"/>
          <w:lang w:val="en-GB"/>
        </w:rPr>
        <w:t>s</w:t>
      </w:r>
      <w:r w:rsidR="18B3B687" w:rsidRPr="006846AE">
        <w:rPr>
          <w:rFonts w:ascii="Times New Roman" w:eastAsia="Times New Roman" w:hAnsi="Times New Roman" w:cs="Times New Roman"/>
          <w:color w:val="000000" w:themeColor="text1"/>
          <w:lang w:val="en-GB"/>
        </w:rPr>
        <w:t xml:space="preserve"> that the placing on the market and use for animal nutrition of hemp</w:t>
      </w:r>
      <w:r w:rsidR="007A235D">
        <w:rPr>
          <w:rFonts w:ascii="Times New Roman" w:eastAsia="Times New Roman" w:hAnsi="Times New Roman" w:cs="Times New Roman"/>
          <w:color w:val="000000" w:themeColor="text1"/>
          <w:lang w:val="en-GB"/>
        </w:rPr>
        <w:t>-</w:t>
      </w:r>
      <w:r w:rsidR="18B3B687" w:rsidRPr="006846AE">
        <w:rPr>
          <w:rFonts w:ascii="Times New Roman" w:eastAsia="Times New Roman" w:hAnsi="Times New Roman" w:cs="Times New Roman"/>
          <w:color w:val="000000" w:themeColor="text1"/>
          <w:lang w:val="en-GB"/>
        </w:rPr>
        <w:t>derived feed materials</w:t>
      </w:r>
      <w:r w:rsidR="00F614B2" w:rsidRPr="006846AE">
        <w:rPr>
          <w:rFonts w:ascii="Times New Roman" w:eastAsia="Times New Roman" w:hAnsi="Times New Roman" w:cs="Times New Roman"/>
          <w:color w:val="000000" w:themeColor="text1"/>
          <w:lang w:val="en-GB"/>
        </w:rPr>
        <w:t xml:space="preserve"> </w:t>
      </w:r>
      <w:r w:rsidR="00F614B2" w:rsidRPr="006846AE">
        <w:rPr>
          <w:rFonts w:ascii="Times New Roman" w:eastAsia="Times New Roman" w:hAnsi="Times New Roman" w:cs="Times New Roman"/>
          <w:color w:val="000000" w:themeColor="text1"/>
        </w:rPr>
        <w:t>(whole hemp plant, hemp hurds, hemp flour (ground dried hemp leaves))</w:t>
      </w:r>
      <w:r w:rsidR="18B3B687" w:rsidRPr="006846AE">
        <w:rPr>
          <w:rFonts w:ascii="Times New Roman" w:eastAsia="Times New Roman" w:hAnsi="Times New Roman" w:cs="Times New Roman"/>
          <w:color w:val="000000" w:themeColor="text1"/>
          <w:lang w:val="en-GB"/>
        </w:rPr>
        <w:t xml:space="preserve"> be restricted or prohibited.</w:t>
      </w:r>
      <w:r w:rsidR="00F9501C" w:rsidRPr="006846AE">
        <w:rPr>
          <w:rFonts w:ascii="Times New Roman" w:eastAsia="Times New Roman" w:hAnsi="Times New Roman" w:cs="Times New Roman"/>
          <w:color w:val="000000" w:themeColor="text1"/>
          <w:lang w:val="en-GB"/>
        </w:rPr>
        <w:t xml:space="preserve"> </w:t>
      </w:r>
    </w:p>
    <w:p w14:paraId="44428DFC" w14:textId="1B393309" w:rsidR="18B3B687" w:rsidRDefault="18B3B687" w:rsidP="00532823">
      <w:pPr>
        <w:pStyle w:val="ListParagraph"/>
        <w:spacing w:before="120" w:after="120" w:line="240" w:lineRule="auto"/>
        <w:ind w:left="840" w:hanging="480"/>
        <w:jc w:val="both"/>
        <w:rPr>
          <w:rFonts w:ascii="Times New Roman" w:eastAsia="Times New Roman" w:hAnsi="Times New Roman" w:cs="Times New Roman"/>
          <w:lang w:val="en-GB"/>
        </w:rPr>
      </w:pPr>
    </w:p>
    <w:p w14:paraId="5DD0F523" w14:textId="5D510124" w:rsidR="00F30A3D" w:rsidRDefault="00BB3859"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lang w:val="en-GB"/>
        </w:rPr>
        <w:t xml:space="preserve">Following this opinion from the Authority, it was appropriate to consider the need to establish </w:t>
      </w:r>
      <w:r w:rsidR="00326F15">
        <w:rPr>
          <w:rFonts w:ascii="Times New Roman" w:eastAsia="Times New Roman" w:hAnsi="Times New Roman" w:cs="Times New Roman"/>
          <w:color w:val="000000" w:themeColor="text1"/>
          <w:lang w:val="en-GB"/>
        </w:rPr>
        <w:t xml:space="preserve">possible maximum levels for THC in milk and other food of animal origin. For that </w:t>
      </w:r>
      <w:proofErr w:type="gramStart"/>
      <w:r w:rsidR="00326F15">
        <w:rPr>
          <w:rFonts w:ascii="Times New Roman" w:eastAsia="Times New Roman" w:hAnsi="Times New Roman" w:cs="Times New Roman"/>
          <w:color w:val="000000" w:themeColor="text1"/>
          <w:lang w:val="en-GB"/>
        </w:rPr>
        <w:t>purpose</w:t>
      </w:r>
      <w:proofErr w:type="gramEnd"/>
      <w:r w:rsidR="00326F15">
        <w:rPr>
          <w:rFonts w:ascii="Times New Roman" w:eastAsia="Times New Roman" w:hAnsi="Times New Roman" w:cs="Times New Roman"/>
          <w:color w:val="000000" w:themeColor="text1"/>
          <w:lang w:val="en-GB"/>
        </w:rPr>
        <w:t xml:space="preserve"> a detailed risk assessment as regards the risks for human health in relation to the presence of THC in milk and other food of animal origin was requested from the Authority</w:t>
      </w:r>
      <w:r w:rsidR="00326F15">
        <w:rPr>
          <w:rStyle w:val="FootnoteReference"/>
          <w:rFonts w:ascii="Times New Roman" w:eastAsia="Times New Roman" w:hAnsi="Times New Roman" w:cs="Times New Roman"/>
          <w:color w:val="000000" w:themeColor="text1"/>
          <w:lang w:val="en-GB"/>
        </w:rPr>
        <w:footnoteReference w:id="2"/>
      </w:r>
      <w:r>
        <w:rPr>
          <w:rFonts w:ascii="Times New Roman" w:eastAsia="Times New Roman" w:hAnsi="Times New Roman" w:cs="Times New Roman"/>
          <w:color w:val="000000" w:themeColor="text1"/>
          <w:lang w:val="en-GB"/>
        </w:rPr>
        <w:t xml:space="preserve"> </w:t>
      </w:r>
      <w:r w:rsidR="18B3B687" w:rsidRPr="6DF5D62B">
        <w:rPr>
          <w:rFonts w:ascii="Times New Roman" w:eastAsia="Times New Roman" w:hAnsi="Times New Roman" w:cs="Times New Roman"/>
          <w:color w:val="000000" w:themeColor="text1"/>
          <w:lang w:val="en-GB"/>
        </w:rPr>
        <w:t>In 2015, the Authority adopted</w:t>
      </w:r>
      <w:r w:rsidR="00326F15">
        <w:rPr>
          <w:rFonts w:ascii="Times New Roman" w:eastAsia="Times New Roman" w:hAnsi="Times New Roman" w:cs="Times New Roman"/>
          <w:color w:val="000000" w:themeColor="text1"/>
          <w:lang w:val="en-GB"/>
        </w:rPr>
        <w:t xml:space="preserve"> the </w:t>
      </w:r>
      <w:r w:rsidR="18B3B687" w:rsidRPr="6DF5D62B">
        <w:rPr>
          <w:rFonts w:ascii="Times New Roman" w:eastAsia="Times New Roman" w:hAnsi="Times New Roman" w:cs="Times New Roman"/>
          <w:color w:val="000000" w:themeColor="text1"/>
          <w:lang w:val="en-GB"/>
        </w:rPr>
        <w:t xml:space="preserve">scientific opinion on the risks to human health </w:t>
      </w:r>
      <w:r w:rsidR="00373D69">
        <w:rPr>
          <w:rFonts w:ascii="Times New Roman" w:eastAsia="Times New Roman" w:hAnsi="Times New Roman" w:cs="Times New Roman"/>
          <w:color w:val="000000" w:themeColor="text1"/>
          <w:lang w:val="en-GB"/>
        </w:rPr>
        <w:t>from</w:t>
      </w:r>
      <w:r w:rsidR="18B3B687" w:rsidRPr="6DF5D62B">
        <w:rPr>
          <w:rFonts w:ascii="Times New Roman" w:eastAsia="Times New Roman" w:hAnsi="Times New Roman" w:cs="Times New Roman"/>
          <w:color w:val="000000" w:themeColor="text1"/>
          <w:lang w:val="en-GB"/>
        </w:rPr>
        <w:t xml:space="preserve"> the presence of </w:t>
      </w:r>
      <w:r w:rsidR="0517A175" w:rsidRPr="6DF5D62B">
        <w:rPr>
          <w:rFonts w:ascii="Times New Roman" w:eastAsia="Times New Roman" w:hAnsi="Times New Roman" w:cs="Times New Roman"/>
          <w:color w:val="000000" w:themeColor="text1"/>
          <w:lang w:val="en-GB"/>
        </w:rPr>
        <w:t xml:space="preserve">THC </w:t>
      </w:r>
      <w:r w:rsidR="18B3B687" w:rsidRPr="6DF5D62B">
        <w:rPr>
          <w:rFonts w:ascii="Times New Roman" w:eastAsia="Times New Roman" w:hAnsi="Times New Roman" w:cs="Times New Roman"/>
          <w:color w:val="000000" w:themeColor="text1"/>
          <w:lang w:val="en-GB"/>
        </w:rPr>
        <w:t>in milk and other food of animal origin</w:t>
      </w:r>
      <w:r w:rsidR="18B3B687" w:rsidRPr="6DF5D62B">
        <w:rPr>
          <w:rStyle w:val="FootnoteReference"/>
          <w:rFonts w:ascii="Times New Roman" w:eastAsia="Times New Roman" w:hAnsi="Times New Roman" w:cs="Times New Roman"/>
          <w:color w:val="000000" w:themeColor="text1"/>
          <w:lang w:val="en-GB"/>
        </w:rPr>
        <w:footnoteReference w:id="3"/>
      </w:r>
      <w:r w:rsidR="000F5B88">
        <w:rPr>
          <w:rFonts w:ascii="Times New Roman" w:eastAsia="Times New Roman" w:hAnsi="Times New Roman" w:cs="Times New Roman"/>
          <w:color w:val="000000" w:themeColor="text1"/>
          <w:lang w:val="en-GB"/>
        </w:rPr>
        <w:t>.</w:t>
      </w:r>
      <w:r w:rsidR="18B3B687" w:rsidRPr="6DF5D62B">
        <w:rPr>
          <w:rFonts w:ascii="Times New Roman" w:eastAsia="Times New Roman" w:hAnsi="Times New Roman" w:cs="Times New Roman"/>
          <w:color w:val="000000" w:themeColor="text1"/>
          <w:lang w:val="en-GB"/>
        </w:rPr>
        <w:t xml:space="preserve"> </w:t>
      </w:r>
      <w:r w:rsidR="000F5B88">
        <w:rPr>
          <w:rFonts w:ascii="Times New Roman" w:eastAsia="Times New Roman" w:hAnsi="Times New Roman" w:cs="Times New Roman"/>
          <w:color w:val="000000" w:themeColor="text1"/>
          <w:lang w:val="en-GB"/>
        </w:rPr>
        <w:t>I</w:t>
      </w:r>
      <w:r w:rsidR="18B3B687" w:rsidRPr="6DF5D62B">
        <w:rPr>
          <w:rFonts w:ascii="Times New Roman" w:eastAsia="Times New Roman" w:hAnsi="Times New Roman" w:cs="Times New Roman"/>
          <w:color w:val="000000" w:themeColor="text1"/>
          <w:lang w:val="en-GB"/>
        </w:rPr>
        <w:t>t concluded that THC, more precisely Δ</w:t>
      </w:r>
      <w:r w:rsidR="18B3B687" w:rsidRPr="007905B3">
        <w:rPr>
          <w:rFonts w:ascii="Times New Roman" w:eastAsia="Times New Roman" w:hAnsi="Times New Roman" w:cs="Times New Roman"/>
          <w:color w:val="000000" w:themeColor="text1"/>
          <w:vertAlign w:val="superscript"/>
          <w:lang w:val="en-GB"/>
        </w:rPr>
        <w:t>9</w:t>
      </w:r>
      <w:r w:rsidR="18B3B687" w:rsidRPr="6DF5D62B">
        <w:rPr>
          <w:rFonts w:ascii="Times New Roman" w:eastAsia="Times New Roman" w:hAnsi="Times New Roman" w:cs="Times New Roman"/>
          <w:color w:val="000000" w:themeColor="text1"/>
          <w:lang w:val="en-GB"/>
        </w:rPr>
        <w:t xml:space="preserve">-THC, is the most relevant constituent derived from the hemp plant </w:t>
      </w:r>
      <w:r w:rsidR="18B3B687" w:rsidRPr="684B8E9D">
        <w:rPr>
          <w:rFonts w:ascii="Times New Roman" w:eastAsia="Times New Roman" w:hAnsi="Times New Roman" w:cs="Times New Roman"/>
          <w:i/>
          <w:iCs/>
          <w:color w:val="000000" w:themeColor="text1"/>
          <w:lang w:val="en-GB"/>
        </w:rPr>
        <w:t>Cannabis sativa</w:t>
      </w:r>
      <w:r w:rsidR="18B3B687" w:rsidRPr="6DF5D62B">
        <w:rPr>
          <w:rFonts w:ascii="Times New Roman" w:eastAsia="Times New Roman" w:hAnsi="Times New Roman" w:cs="Times New Roman"/>
          <w:color w:val="000000" w:themeColor="text1"/>
          <w:lang w:val="en-GB"/>
        </w:rPr>
        <w:t>. The Authority established an acute reference dose (</w:t>
      </w:r>
      <w:proofErr w:type="spellStart"/>
      <w:r w:rsidR="18B3B687" w:rsidRPr="6DF5D62B">
        <w:rPr>
          <w:rFonts w:ascii="Times New Roman" w:eastAsia="Times New Roman" w:hAnsi="Times New Roman" w:cs="Times New Roman"/>
          <w:color w:val="000000" w:themeColor="text1"/>
          <w:lang w:val="en-GB"/>
        </w:rPr>
        <w:t>ARfD</w:t>
      </w:r>
      <w:proofErr w:type="spellEnd"/>
      <w:r w:rsidR="18B3B687" w:rsidRPr="6DF5D62B">
        <w:rPr>
          <w:rFonts w:ascii="Times New Roman" w:eastAsia="Times New Roman" w:hAnsi="Times New Roman" w:cs="Times New Roman"/>
          <w:color w:val="000000" w:themeColor="text1"/>
          <w:lang w:val="en-GB"/>
        </w:rPr>
        <w:t xml:space="preserve">) of 1 </w:t>
      </w:r>
      <w:proofErr w:type="spellStart"/>
      <w:r w:rsidR="18B3B687" w:rsidRPr="6DF5D62B">
        <w:rPr>
          <w:rFonts w:ascii="Times New Roman" w:eastAsia="Times New Roman" w:hAnsi="Times New Roman" w:cs="Times New Roman"/>
          <w:color w:val="000000" w:themeColor="text1"/>
          <w:lang w:val="en-GB"/>
        </w:rPr>
        <w:t>μg</w:t>
      </w:r>
      <w:proofErr w:type="spellEnd"/>
      <w:r w:rsidR="18B3B687" w:rsidRPr="6DF5D62B">
        <w:rPr>
          <w:rFonts w:ascii="Times New Roman" w:eastAsia="Times New Roman" w:hAnsi="Times New Roman" w:cs="Times New Roman"/>
          <w:color w:val="000000" w:themeColor="text1"/>
          <w:lang w:val="en-GB"/>
        </w:rPr>
        <w:t xml:space="preserve"> </w:t>
      </w:r>
      <w:bookmarkStart w:id="3" w:name="_Hlk199144323"/>
      <w:r w:rsidR="18B3B687" w:rsidRPr="6DF5D62B">
        <w:rPr>
          <w:rFonts w:ascii="Times New Roman" w:eastAsia="Times New Roman" w:hAnsi="Times New Roman" w:cs="Times New Roman"/>
          <w:color w:val="000000" w:themeColor="text1"/>
          <w:lang w:val="en-GB"/>
        </w:rPr>
        <w:t>Δ</w:t>
      </w:r>
      <w:r w:rsidR="18B3B687" w:rsidRPr="007905B3">
        <w:rPr>
          <w:rFonts w:ascii="Times New Roman" w:eastAsia="Times New Roman" w:hAnsi="Times New Roman" w:cs="Times New Roman"/>
          <w:color w:val="000000" w:themeColor="text1"/>
          <w:vertAlign w:val="superscript"/>
          <w:lang w:val="en-GB"/>
        </w:rPr>
        <w:t>9</w:t>
      </w:r>
      <w:r w:rsidR="18B3B687" w:rsidRPr="6DF5D62B">
        <w:rPr>
          <w:rFonts w:ascii="Times New Roman" w:eastAsia="Times New Roman" w:hAnsi="Times New Roman" w:cs="Times New Roman"/>
          <w:color w:val="000000" w:themeColor="text1"/>
          <w:lang w:val="en-GB"/>
        </w:rPr>
        <w:t>-THC</w:t>
      </w:r>
      <w:bookmarkEnd w:id="3"/>
      <w:r w:rsidR="18B3B687" w:rsidRPr="6DF5D62B">
        <w:rPr>
          <w:rFonts w:ascii="Times New Roman" w:eastAsia="Times New Roman" w:hAnsi="Times New Roman" w:cs="Times New Roman"/>
          <w:color w:val="000000" w:themeColor="text1"/>
          <w:lang w:val="en-GB"/>
        </w:rPr>
        <w:t>/kg body weight (</w:t>
      </w:r>
      <w:proofErr w:type="spellStart"/>
      <w:r w:rsidR="18B3B687" w:rsidRPr="6DF5D62B">
        <w:rPr>
          <w:rFonts w:ascii="Times New Roman" w:eastAsia="Times New Roman" w:hAnsi="Times New Roman" w:cs="Times New Roman"/>
          <w:color w:val="000000" w:themeColor="text1"/>
          <w:lang w:val="en-GB"/>
        </w:rPr>
        <w:t>bw</w:t>
      </w:r>
      <w:proofErr w:type="spellEnd"/>
      <w:r w:rsidR="18B3B687" w:rsidRPr="6DF5D62B">
        <w:rPr>
          <w:rFonts w:ascii="Times New Roman" w:eastAsia="Times New Roman" w:hAnsi="Times New Roman" w:cs="Times New Roman"/>
          <w:color w:val="000000" w:themeColor="text1"/>
          <w:lang w:val="en-GB"/>
        </w:rPr>
        <w:t xml:space="preserve">). However, according to the opinion, a risk assessment </w:t>
      </w:r>
      <w:r w:rsidR="007A7FEE" w:rsidRPr="007A7FEE">
        <w:rPr>
          <w:rFonts w:ascii="Times New Roman" w:eastAsia="Times New Roman" w:hAnsi="Times New Roman" w:cs="Times New Roman"/>
          <w:color w:val="000000" w:themeColor="text1"/>
          <w:lang w:val="en-GB"/>
        </w:rPr>
        <w:t xml:space="preserve">of </w:t>
      </w:r>
      <w:r w:rsidR="007A7FEE">
        <w:rPr>
          <w:rFonts w:ascii="Times New Roman" w:eastAsia="Times New Roman" w:hAnsi="Times New Roman" w:cs="Times New Roman"/>
          <w:color w:val="000000" w:themeColor="text1"/>
          <w:lang w:val="en-GB"/>
        </w:rPr>
        <w:t xml:space="preserve">the actual </w:t>
      </w:r>
      <w:r w:rsidR="007A7FEE" w:rsidRPr="007A7FEE">
        <w:rPr>
          <w:rFonts w:ascii="Times New Roman" w:eastAsia="Times New Roman" w:hAnsi="Times New Roman" w:cs="Times New Roman"/>
          <w:color w:val="000000" w:themeColor="text1"/>
          <w:lang w:val="en-GB"/>
        </w:rPr>
        <w:t>dietary exposure to Δ9-THC via milk</w:t>
      </w:r>
      <w:r w:rsidR="007A7FEE">
        <w:rPr>
          <w:rFonts w:ascii="Times New Roman" w:eastAsia="Times New Roman" w:hAnsi="Times New Roman" w:cs="Times New Roman"/>
          <w:color w:val="000000" w:themeColor="text1"/>
          <w:lang w:val="en-GB"/>
        </w:rPr>
        <w:t xml:space="preserve"> </w:t>
      </w:r>
      <w:r w:rsidR="007A7FEE" w:rsidRPr="007A7FEE">
        <w:rPr>
          <w:rFonts w:ascii="Times New Roman" w:eastAsia="Times New Roman" w:hAnsi="Times New Roman" w:cs="Times New Roman"/>
          <w:color w:val="000000" w:themeColor="text1"/>
          <w:lang w:val="en-GB"/>
        </w:rPr>
        <w:t xml:space="preserve">and dairy products </w:t>
      </w:r>
      <w:r w:rsidR="18B3B687" w:rsidRPr="6DF5D62B">
        <w:rPr>
          <w:rFonts w:ascii="Times New Roman" w:eastAsia="Times New Roman" w:hAnsi="Times New Roman" w:cs="Times New Roman"/>
          <w:color w:val="000000" w:themeColor="text1"/>
          <w:lang w:val="en-GB"/>
        </w:rPr>
        <w:t>resulting from the use of whole</w:t>
      </w:r>
      <w:r w:rsidR="00373D69">
        <w:rPr>
          <w:rFonts w:ascii="Times New Roman" w:eastAsia="Times New Roman" w:hAnsi="Times New Roman" w:cs="Times New Roman"/>
          <w:color w:val="000000" w:themeColor="text1"/>
          <w:lang w:val="en-GB"/>
        </w:rPr>
        <w:t>-</w:t>
      </w:r>
      <w:r w:rsidR="18B3B687" w:rsidRPr="6DF5D62B">
        <w:rPr>
          <w:rFonts w:ascii="Times New Roman" w:eastAsia="Times New Roman" w:hAnsi="Times New Roman" w:cs="Times New Roman"/>
          <w:color w:val="000000" w:themeColor="text1"/>
          <w:lang w:val="en-GB"/>
        </w:rPr>
        <w:t>hemp</w:t>
      </w:r>
      <w:r w:rsidR="00373D69">
        <w:rPr>
          <w:rFonts w:ascii="Times New Roman" w:eastAsia="Times New Roman" w:hAnsi="Times New Roman" w:cs="Times New Roman"/>
          <w:color w:val="000000" w:themeColor="text1"/>
          <w:lang w:val="en-GB"/>
        </w:rPr>
        <w:t>-</w:t>
      </w:r>
      <w:r w:rsidR="18B3B687" w:rsidRPr="6DF5D62B">
        <w:rPr>
          <w:rFonts w:ascii="Times New Roman" w:eastAsia="Times New Roman" w:hAnsi="Times New Roman" w:cs="Times New Roman"/>
          <w:color w:val="000000" w:themeColor="text1"/>
          <w:lang w:val="en-GB"/>
        </w:rPr>
        <w:t>plant</w:t>
      </w:r>
      <w:r w:rsidR="00373D69">
        <w:rPr>
          <w:rFonts w:ascii="Times New Roman" w:eastAsia="Times New Roman" w:hAnsi="Times New Roman" w:cs="Times New Roman"/>
          <w:color w:val="000000" w:themeColor="text1"/>
          <w:lang w:val="en-GB"/>
        </w:rPr>
        <w:t xml:space="preserve"> </w:t>
      </w:r>
      <w:r w:rsidR="18B3B687" w:rsidRPr="6DF5D62B">
        <w:rPr>
          <w:rFonts w:ascii="Times New Roman" w:eastAsia="Times New Roman" w:hAnsi="Times New Roman" w:cs="Times New Roman"/>
          <w:color w:val="000000" w:themeColor="text1"/>
          <w:lang w:val="en-GB"/>
        </w:rPr>
        <w:t xml:space="preserve">derived feed materials was not </w:t>
      </w:r>
      <w:r w:rsidR="000F5B88">
        <w:rPr>
          <w:rFonts w:ascii="Times New Roman" w:eastAsia="Times New Roman" w:hAnsi="Times New Roman" w:cs="Times New Roman"/>
          <w:color w:val="000000" w:themeColor="text1"/>
          <w:lang w:val="en-GB"/>
        </w:rPr>
        <w:t>possible</w:t>
      </w:r>
      <w:r w:rsidR="18B3B687" w:rsidRPr="6DF5D62B">
        <w:rPr>
          <w:rFonts w:ascii="Times New Roman" w:eastAsia="Times New Roman" w:hAnsi="Times New Roman" w:cs="Times New Roman"/>
          <w:color w:val="000000" w:themeColor="text1"/>
          <w:lang w:val="en-GB"/>
        </w:rPr>
        <w:t xml:space="preserve"> </w:t>
      </w:r>
      <w:r w:rsidR="00831ED5" w:rsidRPr="684B8E9D">
        <w:rPr>
          <w:rFonts w:ascii="Times New Roman" w:eastAsia="Times New Roman" w:hAnsi="Times New Roman" w:cs="Times New Roman"/>
          <w:color w:val="000000" w:themeColor="text1"/>
          <w:lang w:val="en-GB"/>
        </w:rPr>
        <w:t>because of</w:t>
      </w:r>
      <w:r w:rsidR="007A7FEE" w:rsidRPr="007A7FEE">
        <w:t xml:space="preserve"> </w:t>
      </w:r>
      <w:r w:rsidR="007A7FEE" w:rsidRPr="007A7FEE">
        <w:rPr>
          <w:rFonts w:ascii="Times New Roman" w:eastAsia="Times New Roman" w:hAnsi="Times New Roman" w:cs="Times New Roman"/>
          <w:color w:val="000000" w:themeColor="text1"/>
          <w:lang w:val="en-GB"/>
        </w:rPr>
        <w:t>the lack of representative occurrence data for Δ9-THC in whole hemp plant-derived feed</w:t>
      </w:r>
      <w:r w:rsidR="007A7FEE">
        <w:rPr>
          <w:rFonts w:ascii="Times New Roman" w:eastAsia="Times New Roman" w:hAnsi="Times New Roman" w:cs="Times New Roman"/>
          <w:color w:val="000000" w:themeColor="text1"/>
          <w:lang w:val="en-GB"/>
        </w:rPr>
        <w:t xml:space="preserve"> </w:t>
      </w:r>
      <w:r w:rsidR="007A7FEE" w:rsidRPr="007A7FEE">
        <w:rPr>
          <w:rFonts w:ascii="Times New Roman" w:eastAsia="Times New Roman" w:hAnsi="Times New Roman" w:cs="Times New Roman"/>
          <w:color w:val="000000" w:themeColor="text1"/>
          <w:lang w:val="en-GB"/>
        </w:rPr>
        <w:t>materials</w:t>
      </w:r>
      <w:r w:rsidR="18B3B687" w:rsidRPr="6DF5D62B">
        <w:rPr>
          <w:rFonts w:ascii="Times New Roman" w:eastAsia="Times New Roman" w:hAnsi="Times New Roman" w:cs="Times New Roman"/>
          <w:color w:val="000000" w:themeColor="text1"/>
          <w:lang w:val="en-GB"/>
        </w:rPr>
        <w:t xml:space="preserve">. </w:t>
      </w:r>
      <w:r w:rsidR="007A7FEE">
        <w:rPr>
          <w:rFonts w:ascii="Times New Roman" w:eastAsia="Times New Roman" w:hAnsi="Times New Roman" w:cs="Times New Roman"/>
          <w:color w:val="000000" w:themeColor="text1"/>
          <w:lang w:val="en-GB"/>
        </w:rPr>
        <w:t>In addition, d</w:t>
      </w:r>
      <w:r w:rsidR="007A7FEE" w:rsidRPr="007A7FEE">
        <w:rPr>
          <w:rFonts w:ascii="Times New Roman" w:eastAsia="Times New Roman" w:hAnsi="Times New Roman" w:cs="Times New Roman"/>
          <w:color w:val="000000" w:themeColor="text1"/>
          <w:lang w:val="en-GB"/>
        </w:rPr>
        <w:t>ue to the lack of data on the potential transfer and fate of ∆9-THC in animal tissues and eggs,</w:t>
      </w:r>
      <w:r w:rsidR="007A7FEE">
        <w:rPr>
          <w:rFonts w:ascii="Times New Roman" w:eastAsia="Times New Roman" w:hAnsi="Times New Roman" w:cs="Times New Roman"/>
          <w:color w:val="000000" w:themeColor="text1"/>
          <w:lang w:val="en-GB"/>
        </w:rPr>
        <w:t xml:space="preserve"> </w:t>
      </w:r>
      <w:r w:rsidR="007A7FEE" w:rsidRPr="007A7FEE">
        <w:rPr>
          <w:rFonts w:ascii="Times New Roman" w:eastAsia="Times New Roman" w:hAnsi="Times New Roman" w:cs="Times New Roman"/>
          <w:color w:val="000000" w:themeColor="text1"/>
          <w:lang w:val="en-GB"/>
        </w:rPr>
        <w:t xml:space="preserve">scenarios considering the exposure via other food of animal origin resulting from the use of hemp-derived feed materials could </w:t>
      </w:r>
      <w:r w:rsidR="007A7FEE">
        <w:rPr>
          <w:rFonts w:ascii="Times New Roman" w:eastAsia="Times New Roman" w:hAnsi="Times New Roman" w:cs="Times New Roman"/>
          <w:color w:val="000000" w:themeColor="text1"/>
          <w:lang w:val="en-GB"/>
        </w:rPr>
        <w:t xml:space="preserve">also </w:t>
      </w:r>
      <w:r w:rsidR="007A7FEE" w:rsidRPr="007A7FEE">
        <w:rPr>
          <w:rFonts w:ascii="Times New Roman" w:eastAsia="Times New Roman" w:hAnsi="Times New Roman" w:cs="Times New Roman"/>
          <w:color w:val="000000" w:themeColor="text1"/>
          <w:lang w:val="en-GB"/>
        </w:rPr>
        <w:t xml:space="preserve">not be performed. </w:t>
      </w:r>
      <w:r w:rsidR="06CE4181" w:rsidRPr="6DF5D62B">
        <w:rPr>
          <w:rFonts w:ascii="Times New Roman" w:eastAsia="Times New Roman" w:hAnsi="Times New Roman" w:cs="Times New Roman"/>
          <w:color w:val="000000" w:themeColor="text1"/>
          <w:lang w:val="en-GB"/>
        </w:rPr>
        <w:t xml:space="preserve">Consequently, the Authority could </w:t>
      </w:r>
      <w:r w:rsidR="00723822" w:rsidRPr="684B8E9D">
        <w:rPr>
          <w:rFonts w:ascii="Times New Roman" w:eastAsia="Times New Roman" w:hAnsi="Times New Roman" w:cs="Times New Roman"/>
          <w:color w:val="000000" w:themeColor="text1"/>
          <w:lang w:val="en-GB"/>
        </w:rPr>
        <w:t xml:space="preserve">neither </w:t>
      </w:r>
      <w:r w:rsidR="06CE4181" w:rsidRPr="6DF5D62B">
        <w:rPr>
          <w:rFonts w:ascii="Times New Roman" w:eastAsia="Times New Roman" w:hAnsi="Times New Roman" w:cs="Times New Roman"/>
          <w:color w:val="000000" w:themeColor="text1"/>
          <w:lang w:val="en-GB"/>
        </w:rPr>
        <w:t xml:space="preserve">establish </w:t>
      </w:r>
      <w:r w:rsidR="00154FF2" w:rsidRPr="684B8E9D">
        <w:rPr>
          <w:rFonts w:ascii="Times New Roman" w:eastAsia="Times New Roman" w:hAnsi="Times New Roman" w:cs="Times New Roman"/>
          <w:color w:val="000000" w:themeColor="text1"/>
          <w:lang w:val="en-GB"/>
        </w:rPr>
        <w:t xml:space="preserve">nor </w:t>
      </w:r>
      <w:r w:rsidR="06CE4181" w:rsidRPr="6DF5D62B">
        <w:rPr>
          <w:rFonts w:ascii="Times New Roman" w:eastAsia="Times New Roman" w:hAnsi="Times New Roman" w:cs="Times New Roman"/>
          <w:color w:val="000000" w:themeColor="text1"/>
          <w:lang w:val="en-GB"/>
        </w:rPr>
        <w:t xml:space="preserve">exclude </w:t>
      </w:r>
      <w:r w:rsidR="00154FF2" w:rsidRPr="684B8E9D">
        <w:rPr>
          <w:rFonts w:ascii="Times New Roman" w:eastAsia="Times New Roman" w:hAnsi="Times New Roman" w:cs="Times New Roman"/>
          <w:color w:val="000000" w:themeColor="text1"/>
          <w:lang w:val="en-GB"/>
        </w:rPr>
        <w:t>a risk</w:t>
      </w:r>
      <w:r w:rsidR="00F5802B" w:rsidRPr="684B8E9D">
        <w:rPr>
          <w:rFonts w:ascii="Times New Roman" w:eastAsia="Times New Roman" w:hAnsi="Times New Roman" w:cs="Times New Roman"/>
          <w:color w:val="000000" w:themeColor="text1"/>
          <w:lang w:val="en-GB"/>
        </w:rPr>
        <w:t xml:space="preserve"> related to the consumption of food of animal origin </w:t>
      </w:r>
      <w:r w:rsidR="2D86BC68" w:rsidRPr="684B8E9D">
        <w:rPr>
          <w:rFonts w:ascii="Times New Roman" w:eastAsia="Times New Roman" w:hAnsi="Times New Roman" w:cs="Times New Roman"/>
          <w:color w:val="000000" w:themeColor="text1"/>
          <w:lang w:val="en-GB"/>
        </w:rPr>
        <w:t>originating from animals fed with whole</w:t>
      </w:r>
      <w:r w:rsidR="007A7FEE">
        <w:rPr>
          <w:rFonts w:ascii="Times New Roman" w:eastAsia="Times New Roman" w:hAnsi="Times New Roman" w:cs="Times New Roman"/>
          <w:color w:val="000000" w:themeColor="text1"/>
          <w:lang w:val="en-GB"/>
        </w:rPr>
        <w:t xml:space="preserve"> </w:t>
      </w:r>
      <w:r w:rsidR="2D86BC68" w:rsidRPr="684B8E9D">
        <w:rPr>
          <w:rFonts w:ascii="Times New Roman" w:eastAsia="Times New Roman" w:hAnsi="Times New Roman" w:cs="Times New Roman"/>
          <w:color w:val="000000" w:themeColor="text1"/>
          <w:lang w:val="en-GB"/>
        </w:rPr>
        <w:t>hemp</w:t>
      </w:r>
      <w:r w:rsidR="007A7FEE">
        <w:rPr>
          <w:rFonts w:ascii="Times New Roman" w:eastAsia="Times New Roman" w:hAnsi="Times New Roman" w:cs="Times New Roman"/>
          <w:color w:val="000000" w:themeColor="text1"/>
          <w:lang w:val="en-GB"/>
        </w:rPr>
        <w:t xml:space="preserve"> </w:t>
      </w:r>
      <w:r w:rsidR="000F5B88">
        <w:rPr>
          <w:rFonts w:ascii="Times New Roman" w:eastAsia="Times New Roman" w:hAnsi="Times New Roman" w:cs="Times New Roman"/>
          <w:color w:val="000000" w:themeColor="text1"/>
          <w:lang w:val="en-GB"/>
        </w:rPr>
        <w:t>plant</w:t>
      </w:r>
      <w:r w:rsidR="007A7FEE">
        <w:rPr>
          <w:rFonts w:ascii="Times New Roman" w:eastAsia="Times New Roman" w:hAnsi="Times New Roman" w:cs="Times New Roman"/>
          <w:color w:val="000000" w:themeColor="text1"/>
          <w:lang w:val="en-GB"/>
        </w:rPr>
        <w:t>-</w:t>
      </w:r>
      <w:r w:rsidR="2D86BC68" w:rsidRPr="684B8E9D">
        <w:rPr>
          <w:rFonts w:ascii="Times New Roman" w:eastAsia="Times New Roman" w:hAnsi="Times New Roman" w:cs="Times New Roman"/>
          <w:color w:val="000000" w:themeColor="text1"/>
          <w:lang w:val="en-GB"/>
        </w:rPr>
        <w:t>derived feed material</w:t>
      </w:r>
      <w:r w:rsidR="06CE4181" w:rsidRPr="6DF5D62B">
        <w:rPr>
          <w:rFonts w:ascii="Times New Roman" w:eastAsia="Times New Roman" w:hAnsi="Times New Roman" w:cs="Times New Roman"/>
          <w:color w:val="000000" w:themeColor="text1"/>
          <w:lang w:val="en-GB"/>
        </w:rPr>
        <w:t>.</w:t>
      </w:r>
      <w:r w:rsidR="009F4C82">
        <w:rPr>
          <w:rFonts w:ascii="Times New Roman" w:eastAsia="Times New Roman" w:hAnsi="Times New Roman" w:cs="Times New Roman"/>
          <w:color w:val="000000" w:themeColor="text1"/>
          <w:lang w:val="en-GB"/>
        </w:rPr>
        <w:t xml:space="preserve"> Additionally, the Authority highlighted the need of the following: </w:t>
      </w:r>
      <w:r w:rsidR="00755E9D">
        <w:rPr>
          <w:rFonts w:ascii="Times New Roman" w:eastAsia="Times New Roman" w:hAnsi="Times New Roman" w:cs="Times New Roman"/>
          <w:color w:val="000000" w:themeColor="text1"/>
          <w:lang w:val="en-GB"/>
        </w:rPr>
        <w:t xml:space="preserve">more </w:t>
      </w:r>
      <w:r w:rsidR="009F4C82">
        <w:rPr>
          <w:rFonts w:ascii="Times New Roman" w:eastAsia="Times New Roman" w:hAnsi="Times New Roman" w:cs="Times New Roman"/>
          <w:color w:val="000000" w:themeColor="text1"/>
          <w:lang w:val="en-GB"/>
        </w:rPr>
        <w:t>d</w:t>
      </w:r>
      <w:r w:rsidR="009F4C82" w:rsidRPr="009F4C82">
        <w:rPr>
          <w:rFonts w:ascii="Times New Roman" w:eastAsia="Times New Roman" w:hAnsi="Times New Roman" w:cs="Times New Roman"/>
          <w:color w:val="000000" w:themeColor="text1"/>
          <w:lang w:val="en-GB"/>
        </w:rPr>
        <w:t xml:space="preserve">ata on </w:t>
      </w:r>
      <w:r w:rsidR="00AE4227">
        <w:rPr>
          <w:rFonts w:ascii="Times New Roman" w:eastAsia="Times New Roman" w:hAnsi="Times New Roman" w:cs="Times New Roman"/>
          <w:color w:val="000000" w:themeColor="text1"/>
          <w:lang w:val="en-GB"/>
        </w:rPr>
        <w:t xml:space="preserve">the presence </w:t>
      </w:r>
      <w:r w:rsidR="009F4C82" w:rsidRPr="009F4C82">
        <w:rPr>
          <w:rFonts w:ascii="Times New Roman" w:eastAsia="Times New Roman" w:hAnsi="Times New Roman" w:cs="Times New Roman"/>
          <w:color w:val="000000" w:themeColor="text1"/>
          <w:lang w:val="en-GB"/>
        </w:rPr>
        <w:t xml:space="preserve"> of Δ9-THC</w:t>
      </w:r>
      <w:r w:rsidR="00B40CB1">
        <w:rPr>
          <w:rFonts w:ascii="Times New Roman" w:eastAsia="Times New Roman" w:hAnsi="Times New Roman" w:cs="Times New Roman"/>
          <w:color w:val="000000" w:themeColor="text1"/>
          <w:lang w:val="en-GB"/>
        </w:rPr>
        <w:t xml:space="preserve"> and</w:t>
      </w:r>
      <w:r w:rsidR="009F4C82" w:rsidRPr="009F4C82">
        <w:rPr>
          <w:rFonts w:ascii="Times New Roman" w:eastAsia="Times New Roman" w:hAnsi="Times New Roman" w:cs="Times New Roman"/>
          <w:color w:val="000000" w:themeColor="text1"/>
          <w:lang w:val="en-GB"/>
        </w:rPr>
        <w:t xml:space="preserve"> its precursors in hemp-derived feed</w:t>
      </w:r>
      <w:r w:rsidR="009F4C82">
        <w:rPr>
          <w:rFonts w:ascii="Times New Roman" w:eastAsia="Times New Roman" w:hAnsi="Times New Roman" w:cs="Times New Roman"/>
          <w:color w:val="000000" w:themeColor="text1"/>
          <w:lang w:val="en-GB"/>
        </w:rPr>
        <w:t xml:space="preserve"> </w:t>
      </w:r>
      <w:r w:rsidR="009F4C82" w:rsidRPr="009F4C82">
        <w:rPr>
          <w:rFonts w:ascii="Times New Roman" w:eastAsia="Times New Roman" w:hAnsi="Times New Roman" w:cs="Times New Roman"/>
          <w:color w:val="000000" w:themeColor="text1"/>
          <w:lang w:val="en-GB"/>
        </w:rPr>
        <w:t>materials for food producing livestock</w:t>
      </w:r>
      <w:r w:rsidR="009F4C82">
        <w:rPr>
          <w:rFonts w:ascii="Times New Roman" w:eastAsia="Times New Roman" w:hAnsi="Times New Roman" w:cs="Times New Roman"/>
          <w:color w:val="000000" w:themeColor="text1"/>
          <w:lang w:val="en-GB"/>
        </w:rPr>
        <w:t>; f</w:t>
      </w:r>
      <w:r w:rsidR="009F4C82" w:rsidRPr="009F4C82">
        <w:rPr>
          <w:rFonts w:ascii="Times New Roman" w:eastAsia="Times New Roman" w:hAnsi="Times New Roman" w:cs="Times New Roman"/>
          <w:color w:val="000000" w:themeColor="text1"/>
          <w:lang w:val="en-GB"/>
        </w:rPr>
        <w:t>urther studies on the transfer rate of Δ9-THC</w:t>
      </w:r>
      <w:r w:rsidR="00B40CB1">
        <w:rPr>
          <w:rFonts w:ascii="Times New Roman" w:eastAsia="Times New Roman" w:hAnsi="Times New Roman" w:cs="Times New Roman"/>
          <w:color w:val="000000" w:themeColor="text1"/>
          <w:lang w:val="en-GB"/>
        </w:rPr>
        <w:t xml:space="preserve"> and</w:t>
      </w:r>
      <w:r w:rsidR="009F4C82" w:rsidRPr="009F4C82">
        <w:rPr>
          <w:rFonts w:ascii="Times New Roman" w:eastAsia="Times New Roman" w:hAnsi="Times New Roman" w:cs="Times New Roman"/>
          <w:color w:val="000000" w:themeColor="text1"/>
          <w:lang w:val="en-GB"/>
        </w:rPr>
        <w:t xml:space="preserve"> its metabolites into animal products intended</w:t>
      </w:r>
      <w:r w:rsidR="009F4C82">
        <w:rPr>
          <w:rFonts w:ascii="Times New Roman" w:eastAsia="Times New Roman" w:hAnsi="Times New Roman" w:cs="Times New Roman"/>
          <w:color w:val="000000" w:themeColor="text1"/>
          <w:lang w:val="en-GB"/>
        </w:rPr>
        <w:t xml:space="preserve"> </w:t>
      </w:r>
      <w:r w:rsidR="009F4C82" w:rsidRPr="009F4C82">
        <w:rPr>
          <w:rFonts w:ascii="Times New Roman" w:eastAsia="Times New Roman" w:hAnsi="Times New Roman" w:cs="Times New Roman"/>
          <w:color w:val="000000" w:themeColor="text1"/>
          <w:lang w:val="en-GB"/>
        </w:rPr>
        <w:t>for human consumption</w:t>
      </w:r>
      <w:r w:rsidR="009F4C82">
        <w:rPr>
          <w:rFonts w:ascii="Times New Roman" w:eastAsia="Times New Roman" w:hAnsi="Times New Roman" w:cs="Times New Roman"/>
          <w:color w:val="000000" w:themeColor="text1"/>
          <w:lang w:val="en-GB"/>
        </w:rPr>
        <w:t>; m</w:t>
      </w:r>
      <w:r w:rsidR="009F4C82" w:rsidRPr="009F4C82">
        <w:rPr>
          <w:rFonts w:ascii="Times New Roman" w:eastAsia="Times New Roman" w:hAnsi="Times New Roman" w:cs="Times New Roman"/>
          <w:color w:val="000000" w:themeColor="text1"/>
          <w:lang w:val="en-GB"/>
        </w:rPr>
        <w:t>ore information on the fate of Δ9-THC and its precursor acids in food-producing animals, especially ruminants, and in food processing.</w:t>
      </w:r>
    </w:p>
    <w:p w14:paraId="34592C49" w14:textId="77777777" w:rsidR="00F30A3D" w:rsidRPr="00F30A3D" w:rsidRDefault="00F30A3D" w:rsidP="00F30A3D">
      <w:pPr>
        <w:pStyle w:val="ListParagraph"/>
        <w:rPr>
          <w:rFonts w:ascii="Times New Roman" w:eastAsia="Times New Roman" w:hAnsi="Times New Roman" w:cs="Times New Roman"/>
          <w:color w:val="000000" w:themeColor="text1"/>
          <w:lang w:val="en-GB"/>
        </w:rPr>
      </w:pPr>
    </w:p>
    <w:p w14:paraId="339EB486" w14:textId="4924788C" w:rsidR="18B3B687" w:rsidRDefault="00AE4227"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lang w:val="en-GB"/>
        </w:rPr>
        <w:t>In 2016, Commission Recommendation (EU) 2016/2115</w:t>
      </w:r>
      <w:r>
        <w:rPr>
          <w:rStyle w:val="FootnoteReference"/>
          <w:rFonts w:ascii="Times New Roman" w:eastAsia="Times New Roman" w:hAnsi="Times New Roman" w:cs="Times New Roman"/>
          <w:color w:val="000000" w:themeColor="text1"/>
          <w:lang w:val="en-GB"/>
        </w:rPr>
        <w:footnoteReference w:id="4"/>
      </w:r>
      <w:r>
        <w:rPr>
          <w:rFonts w:ascii="Times New Roman" w:eastAsia="Times New Roman" w:hAnsi="Times New Roman" w:cs="Times New Roman"/>
          <w:color w:val="000000" w:themeColor="text1"/>
          <w:lang w:val="en-GB"/>
        </w:rPr>
        <w:t xml:space="preserve"> was adopted to obtain, among other, </w:t>
      </w:r>
      <w:r w:rsidRPr="00AE4227">
        <w:rPr>
          <w:rFonts w:ascii="Times New Roman" w:eastAsia="Times New Roman" w:hAnsi="Times New Roman" w:cs="Times New Roman"/>
          <w:color w:val="000000" w:themeColor="text1"/>
          <w:lang w:val="en-GB"/>
        </w:rPr>
        <w:t xml:space="preserve">more data on the presence </w:t>
      </w:r>
      <w:r>
        <w:rPr>
          <w:rFonts w:ascii="Times New Roman" w:eastAsia="Times New Roman" w:hAnsi="Times New Roman" w:cs="Times New Roman"/>
          <w:color w:val="000000" w:themeColor="text1"/>
          <w:lang w:val="en-GB"/>
        </w:rPr>
        <w:t xml:space="preserve">of </w:t>
      </w:r>
      <w:r w:rsidRPr="00AE4227">
        <w:rPr>
          <w:rFonts w:ascii="Times New Roman" w:eastAsia="Times New Roman" w:hAnsi="Times New Roman" w:cs="Times New Roman"/>
          <w:color w:val="000000" w:themeColor="text1"/>
          <w:lang w:val="en-GB"/>
        </w:rPr>
        <w:sym w:font="Symbol" w:char="F044"/>
      </w:r>
      <w:r w:rsidRPr="00AE4227">
        <w:rPr>
          <w:rFonts w:ascii="Times New Roman" w:eastAsia="Times New Roman" w:hAnsi="Times New Roman" w:cs="Times New Roman"/>
          <w:color w:val="000000" w:themeColor="text1"/>
          <w:vertAlign w:val="superscript"/>
          <w:lang w:val="en-GB"/>
        </w:rPr>
        <w:t>9</w:t>
      </w:r>
      <w:r w:rsidRPr="00AE4227">
        <w:rPr>
          <w:rFonts w:ascii="Times New Roman" w:eastAsia="Times New Roman" w:hAnsi="Times New Roman" w:cs="Times New Roman"/>
          <w:color w:val="000000" w:themeColor="text1"/>
          <w:lang w:val="en-GB"/>
        </w:rPr>
        <w:t xml:space="preserve">-THC </w:t>
      </w:r>
      <w:r>
        <w:rPr>
          <w:rFonts w:ascii="Times New Roman" w:eastAsia="Times New Roman" w:hAnsi="Times New Roman" w:cs="Times New Roman"/>
          <w:color w:val="000000" w:themeColor="text1"/>
          <w:lang w:val="en-GB"/>
        </w:rPr>
        <w:t>i</w:t>
      </w:r>
      <w:r w:rsidRPr="00AE4227">
        <w:rPr>
          <w:rFonts w:ascii="Times New Roman" w:eastAsia="Times New Roman" w:hAnsi="Times New Roman" w:cs="Times New Roman"/>
          <w:color w:val="000000" w:themeColor="text1"/>
          <w:lang w:val="en-GB"/>
        </w:rPr>
        <w:t xml:space="preserve">n food of animal origin, of which evidence is available that the food of animal origin is produced by animals being fed with feed </w:t>
      </w:r>
      <w:r w:rsidRPr="00AE4227">
        <w:rPr>
          <w:rFonts w:ascii="Times New Roman" w:eastAsia="Times New Roman" w:hAnsi="Times New Roman" w:cs="Times New Roman"/>
          <w:color w:val="000000" w:themeColor="text1"/>
          <w:lang w:val="en-GB"/>
        </w:rPr>
        <w:lastRenderedPageBreak/>
        <w:t xml:space="preserve">containing hemp or hemp derived feed materials.  </w:t>
      </w:r>
      <w:r w:rsidR="00F30A3D">
        <w:rPr>
          <w:rFonts w:ascii="Times New Roman" w:eastAsia="Times New Roman" w:hAnsi="Times New Roman" w:cs="Times New Roman"/>
          <w:color w:val="000000" w:themeColor="text1"/>
          <w:lang w:val="en-GB"/>
        </w:rPr>
        <w:t xml:space="preserve">In 2019, </w:t>
      </w:r>
      <w:r w:rsidR="00F30A3D" w:rsidRPr="6DF5D62B">
        <w:rPr>
          <w:rFonts w:ascii="Times New Roman" w:eastAsia="Times New Roman" w:hAnsi="Times New Roman" w:cs="Times New Roman"/>
          <w:color w:val="000000" w:themeColor="text1"/>
          <w:lang w:val="en-GB"/>
        </w:rPr>
        <w:t xml:space="preserve">the Authority adopted a scientific </w:t>
      </w:r>
      <w:r w:rsidR="00EA260E">
        <w:rPr>
          <w:rFonts w:ascii="Times New Roman" w:eastAsia="Times New Roman" w:hAnsi="Times New Roman" w:cs="Times New Roman"/>
          <w:color w:val="000000" w:themeColor="text1"/>
          <w:lang w:val="en-GB"/>
        </w:rPr>
        <w:t>report</w:t>
      </w:r>
      <w:r w:rsidR="00F30A3D">
        <w:rPr>
          <w:rFonts w:ascii="Times New Roman" w:eastAsia="Times New Roman" w:hAnsi="Times New Roman" w:cs="Times New Roman"/>
          <w:color w:val="000000" w:themeColor="text1"/>
          <w:lang w:val="en-GB"/>
        </w:rPr>
        <w:t xml:space="preserve"> on the a</w:t>
      </w:r>
      <w:r w:rsidR="00F30A3D" w:rsidRPr="00F30A3D">
        <w:rPr>
          <w:rFonts w:ascii="Times New Roman" w:eastAsia="Times New Roman" w:hAnsi="Times New Roman" w:cs="Times New Roman"/>
          <w:color w:val="000000" w:themeColor="text1"/>
          <w:lang w:val="en-GB"/>
        </w:rPr>
        <w:t>cute human exposure assessment to tetrahydrocannabinol</w:t>
      </w:r>
      <w:r w:rsidR="00F30A3D">
        <w:rPr>
          <w:rFonts w:ascii="Times New Roman" w:eastAsia="Times New Roman" w:hAnsi="Times New Roman" w:cs="Times New Roman"/>
          <w:color w:val="000000" w:themeColor="text1"/>
          <w:lang w:val="en-GB"/>
        </w:rPr>
        <w:t xml:space="preserve"> </w:t>
      </w:r>
      <w:bookmarkStart w:id="4" w:name="_Hlk204670597"/>
      <w:r w:rsidR="00F30A3D" w:rsidRPr="00F30A3D">
        <w:rPr>
          <w:rFonts w:ascii="Times New Roman" w:eastAsia="Times New Roman" w:hAnsi="Times New Roman" w:cs="Times New Roman"/>
          <w:color w:val="000000" w:themeColor="text1"/>
          <w:lang w:val="en-GB"/>
        </w:rPr>
        <w:t>(</w:t>
      </w:r>
      <w:r w:rsidR="00F30A3D">
        <w:rPr>
          <w:rFonts w:ascii="Times New Roman" w:eastAsia="Times New Roman" w:hAnsi="Times New Roman" w:cs="Times New Roman"/>
          <w:color w:val="000000" w:themeColor="text1"/>
          <w:lang w:val="en-GB"/>
        </w:rPr>
        <w:sym w:font="Symbol" w:char="F044"/>
      </w:r>
      <w:r w:rsidR="00F30A3D" w:rsidRPr="00F30A3D">
        <w:rPr>
          <w:rFonts w:ascii="Times New Roman" w:eastAsia="Times New Roman" w:hAnsi="Times New Roman" w:cs="Times New Roman"/>
          <w:color w:val="000000" w:themeColor="text1"/>
          <w:vertAlign w:val="superscript"/>
          <w:lang w:val="en-GB"/>
        </w:rPr>
        <w:t>9</w:t>
      </w:r>
      <w:r w:rsidR="00F30A3D" w:rsidRPr="00F30A3D">
        <w:rPr>
          <w:rFonts w:ascii="Times New Roman" w:eastAsia="Times New Roman" w:hAnsi="Times New Roman" w:cs="Times New Roman"/>
          <w:color w:val="000000" w:themeColor="text1"/>
          <w:lang w:val="en-GB"/>
        </w:rPr>
        <w:t>-THC</w:t>
      </w:r>
      <w:bookmarkEnd w:id="4"/>
      <w:r w:rsidR="00F30A3D" w:rsidRPr="00F30A3D">
        <w:rPr>
          <w:rFonts w:ascii="Times New Roman" w:eastAsia="Times New Roman" w:hAnsi="Times New Roman" w:cs="Times New Roman"/>
          <w:color w:val="000000" w:themeColor="text1"/>
          <w:lang w:val="en-GB"/>
        </w:rPr>
        <w:t>)</w:t>
      </w:r>
      <w:r w:rsidR="00F30A3D">
        <w:rPr>
          <w:rStyle w:val="FootnoteReference"/>
          <w:rFonts w:ascii="Times New Roman" w:eastAsia="Times New Roman" w:hAnsi="Times New Roman" w:cs="Times New Roman"/>
          <w:color w:val="000000" w:themeColor="text1"/>
          <w:lang w:val="en-GB"/>
        </w:rPr>
        <w:footnoteReference w:id="5"/>
      </w:r>
      <w:r w:rsidR="00F30A3D">
        <w:rPr>
          <w:rFonts w:ascii="Times New Roman" w:eastAsia="Times New Roman" w:hAnsi="Times New Roman" w:cs="Times New Roman"/>
          <w:color w:val="000000" w:themeColor="text1"/>
          <w:lang w:val="en-GB"/>
        </w:rPr>
        <w:t xml:space="preserve"> </w:t>
      </w:r>
      <w:r w:rsidR="00D247E8">
        <w:rPr>
          <w:rFonts w:ascii="Times New Roman" w:eastAsia="Times New Roman" w:hAnsi="Times New Roman" w:cs="Times New Roman"/>
          <w:color w:val="000000" w:themeColor="text1"/>
          <w:lang w:val="en-GB"/>
        </w:rPr>
        <w:t xml:space="preserve">once again </w:t>
      </w:r>
      <w:r w:rsidR="00755E9D">
        <w:rPr>
          <w:rFonts w:ascii="Times New Roman" w:eastAsia="Times New Roman" w:hAnsi="Times New Roman" w:cs="Times New Roman"/>
          <w:color w:val="000000" w:themeColor="text1"/>
          <w:lang w:val="en-GB"/>
        </w:rPr>
        <w:t>calling for s</w:t>
      </w:r>
      <w:r w:rsidR="00755E9D" w:rsidRPr="00755E9D">
        <w:rPr>
          <w:rFonts w:ascii="Times New Roman" w:eastAsia="Times New Roman" w:hAnsi="Times New Roman" w:cs="Times New Roman"/>
          <w:color w:val="000000" w:themeColor="text1"/>
          <w:lang w:val="en-GB"/>
        </w:rPr>
        <w:t xml:space="preserve">tudies to investigate the carry-over of </w:t>
      </w:r>
      <w:r w:rsidRPr="00AE4227">
        <w:rPr>
          <w:rFonts w:ascii="Times New Roman" w:eastAsia="Times New Roman" w:hAnsi="Times New Roman" w:cs="Times New Roman"/>
          <w:color w:val="000000" w:themeColor="text1"/>
          <w:lang w:val="en-GB"/>
        </w:rPr>
        <w:sym w:font="Symbol" w:char="F044"/>
      </w:r>
      <w:r w:rsidRPr="00AE4227">
        <w:rPr>
          <w:rFonts w:ascii="Times New Roman" w:eastAsia="Times New Roman" w:hAnsi="Times New Roman" w:cs="Times New Roman"/>
          <w:color w:val="000000" w:themeColor="text1"/>
          <w:vertAlign w:val="superscript"/>
          <w:lang w:val="en-GB"/>
        </w:rPr>
        <w:t>9</w:t>
      </w:r>
      <w:r w:rsidRPr="00AE4227">
        <w:rPr>
          <w:rFonts w:ascii="Times New Roman" w:eastAsia="Times New Roman" w:hAnsi="Times New Roman" w:cs="Times New Roman"/>
          <w:color w:val="000000" w:themeColor="text1"/>
          <w:lang w:val="en-GB"/>
        </w:rPr>
        <w:t xml:space="preserve">-THC </w:t>
      </w:r>
      <w:r w:rsidR="00755E9D">
        <w:rPr>
          <w:rFonts w:ascii="Times New Roman" w:eastAsia="Times New Roman" w:hAnsi="Times New Roman" w:cs="Times New Roman"/>
          <w:color w:val="000000" w:themeColor="text1"/>
          <w:lang w:val="en-GB"/>
        </w:rPr>
        <w:t xml:space="preserve"> </w:t>
      </w:r>
      <w:r w:rsidR="00755E9D" w:rsidRPr="00755E9D">
        <w:rPr>
          <w:rFonts w:ascii="Times New Roman" w:eastAsia="Times New Roman" w:hAnsi="Times New Roman" w:cs="Times New Roman"/>
          <w:color w:val="000000" w:themeColor="text1"/>
          <w:lang w:val="en-GB"/>
        </w:rPr>
        <w:t>in the food chain and especially in food of</w:t>
      </w:r>
      <w:r w:rsidR="00755E9D">
        <w:rPr>
          <w:rFonts w:ascii="Times New Roman" w:eastAsia="Times New Roman" w:hAnsi="Times New Roman" w:cs="Times New Roman"/>
          <w:color w:val="000000" w:themeColor="text1"/>
          <w:lang w:val="en-GB"/>
        </w:rPr>
        <w:t xml:space="preserve"> </w:t>
      </w:r>
      <w:r w:rsidR="00755E9D" w:rsidRPr="00755E9D">
        <w:rPr>
          <w:rFonts w:ascii="Times New Roman" w:eastAsia="Times New Roman" w:hAnsi="Times New Roman" w:cs="Times New Roman"/>
          <w:color w:val="000000" w:themeColor="text1"/>
          <w:lang w:val="en-GB"/>
        </w:rPr>
        <w:t>animal origin, when the animals are fed with hemp and hemp-derived products</w:t>
      </w:r>
      <w:r w:rsidR="00755E9D">
        <w:rPr>
          <w:rFonts w:ascii="Times New Roman" w:eastAsia="Times New Roman" w:hAnsi="Times New Roman" w:cs="Times New Roman"/>
          <w:color w:val="000000" w:themeColor="text1"/>
          <w:lang w:val="en-GB"/>
        </w:rPr>
        <w:t xml:space="preserve">, and </w:t>
      </w:r>
      <w:r w:rsidR="00F30A3D">
        <w:rPr>
          <w:rFonts w:ascii="Times New Roman" w:eastAsia="Times New Roman" w:hAnsi="Times New Roman" w:cs="Times New Roman"/>
          <w:color w:val="000000" w:themeColor="text1"/>
          <w:lang w:val="en-GB"/>
        </w:rPr>
        <w:t xml:space="preserve">encouraging Member States to </w:t>
      </w:r>
      <w:r w:rsidR="00F30A3D" w:rsidRPr="00F30A3D">
        <w:rPr>
          <w:rFonts w:ascii="Times New Roman" w:eastAsia="Times New Roman" w:hAnsi="Times New Roman" w:cs="Times New Roman"/>
          <w:color w:val="000000" w:themeColor="text1"/>
          <w:lang w:val="en-GB"/>
        </w:rPr>
        <w:t xml:space="preserve">collect and submit to EFSA more data </w:t>
      </w:r>
      <w:r>
        <w:rPr>
          <w:rFonts w:ascii="Times New Roman" w:eastAsia="Times New Roman" w:hAnsi="Times New Roman" w:cs="Times New Roman"/>
          <w:color w:val="000000" w:themeColor="text1"/>
          <w:lang w:val="en-GB"/>
        </w:rPr>
        <w:t xml:space="preserve">on the presence of </w:t>
      </w:r>
      <w:r w:rsidR="00F30A3D" w:rsidRPr="00F30A3D">
        <w:rPr>
          <w:rFonts w:ascii="Times New Roman" w:eastAsia="Times New Roman" w:hAnsi="Times New Roman" w:cs="Times New Roman"/>
          <w:color w:val="000000" w:themeColor="text1"/>
          <w:lang w:val="en-GB"/>
        </w:rPr>
        <w:t xml:space="preserve"> </w:t>
      </w:r>
      <w:r w:rsidR="00F30A3D">
        <w:rPr>
          <w:rFonts w:ascii="Times New Roman" w:eastAsia="Times New Roman" w:hAnsi="Times New Roman" w:cs="Times New Roman"/>
          <w:color w:val="000000" w:themeColor="text1"/>
          <w:lang w:val="en-GB"/>
        </w:rPr>
        <w:sym w:font="Symbol" w:char="F044"/>
      </w:r>
      <w:r w:rsidR="00F30A3D" w:rsidRPr="00F30A3D">
        <w:rPr>
          <w:rFonts w:ascii="Times New Roman" w:eastAsia="Times New Roman" w:hAnsi="Times New Roman" w:cs="Times New Roman"/>
          <w:color w:val="000000" w:themeColor="text1"/>
          <w:vertAlign w:val="superscript"/>
          <w:lang w:val="en-GB"/>
        </w:rPr>
        <w:t>9</w:t>
      </w:r>
      <w:r w:rsidR="00F30A3D" w:rsidRPr="00F30A3D">
        <w:rPr>
          <w:rFonts w:ascii="Times New Roman" w:eastAsia="Times New Roman" w:hAnsi="Times New Roman" w:cs="Times New Roman"/>
          <w:color w:val="000000" w:themeColor="text1"/>
          <w:lang w:val="en-GB"/>
        </w:rPr>
        <w:t>-THC in food</w:t>
      </w:r>
      <w:r w:rsidR="00456AFC">
        <w:rPr>
          <w:rFonts w:ascii="Times New Roman" w:eastAsia="Times New Roman" w:hAnsi="Times New Roman" w:cs="Times New Roman"/>
          <w:color w:val="000000" w:themeColor="text1"/>
          <w:lang w:val="en-GB"/>
        </w:rPr>
        <w:t xml:space="preserve">, </w:t>
      </w:r>
      <w:r w:rsidR="00F30A3D" w:rsidRPr="00F30A3D">
        <w:rPr>
          <w:rFonts w:ascii="Times New Roman" w:eastAsia="Times New Roman" w:hAnsi="Times New Roman" w:cs="Times New Roman"/>
          <w:color w:val="000000" w:themeColor="text1"/>
          <w:lang w:val="en-GB"/>
        </w:rPr>
        <w:t>especially</w:t>
      </w:r>
      <w:r w:rsidR="00456AFC">
        <w:rPr>
          <w:rFonts w:ascii="Times New Roman" w:eastAsia="Times New Roman" w:hAnsi="Times New Roman" w:cs="Times New Roman"/>
          <w:color w:val="000000" w:themeColor="text1"/>
          <w:lang w:val="en-GB"/>
        </w:rPr>
        <w:t xml:space="preserve"> food</w:t>
      </w:r>
      <w:r w:rsidR="00F30A3D" w:rsidRPr="00F30A3D">
        <w:rPr>
          <w:rFonts w:ascii="Times New Roman" w:eastAsia="Times New Roman" w:hAnsi="Times New Roman" w:cs="Times New Roman"/>
          <w:color w:val="000000" w:themeColor="text1"/>
          <w:lang w:val="en-GB"/>
        </w:rPr>
        <w:t xml:space="preserve"> of animal origin, including dairy products, eggs and meat</w:t>
      </w:r>
      <w:r w:rsidR="00F30A3D">
        <w:rPr>
          <w:rFonts w:ascii="Times New Roman" w:eastAsia="Times New Roman" w:hAnsi="Times New Roman" w:cs="Times New Roman"/>
          <w:color w:val="000000" w:themeColor="text1"/>
          <w:lang w:val="en-GB"/>
        </w:rPr>
        <w:t xml:space="preserve"> </w:t>
      </w:r>
      <w:r w:rsidR="00F30A3D" w:rsidRPr="00F30A3D">
        <w:rPr>
          <w:rFonts w:ascii="Times New Roman" w:eastAsia="Times New Roman" w:hAnsi="Times New Roman" w:cs="Times New Roman"/>
          <w:color w:val="000000" w:themeColor="text1"/>
          <w:lang w:val="en-GB"/>
        </w:rPr>
        <w:t>of animals fed with hemp and hemp-derived products</w:t>
      </w:r>
      <w:r w:rsidR="006B0B4E">
        <w:rPr>
          <w:rFonts w:ascii="Times New Roman" w:eastAsia="Times New Roman" w:hAnsi="Times New Roman" w:cs="Times New Roman"/>
          <w:color w:val="000000" w:themeColor="text1"/>
          <w:lang w:val="en-GB"/>
        </w:rPr>
        <w:t xml:space="preserve"> </w:t>
      </w:r>
      <w:r w:rsidR="00F30A3D" w:rsidRPr="00F30A3D">
        <w:rPr>
          <w:rFonts w:ascii="Times New Roman" w:eastAsia="Times New Roman" w:hAnsi="Times New Roman" w:cs="Times New Roman"/>
          <w:color w:val="000000" w:themeColor="text1"/>
          <w:lang w:val="en-GB"/>
        </w:rPr>
        <w:t>.</w:t>
      </w:r>
    </w:p>
    <w:p w14:paraId="519E5485" w14:textId="092AB84E" w:rsidR="6DF5D62B" w:rsidRDefault="6DF5D62B" w:rsidP="00532823">
      <w:pPr>
        <w:pStyle w:val="ListParagraph"/>
        <w:spacing w:before="120" w:after="120" w:line="240" w:lineRule="auto"/>
        <w:ind w:left="840" w:hanging="480"/>
        <w:jc w:val="both"/>
        <w:rPr>
          <w:rFonts w:ascii="Times New Roman" w:eastAsia="Times New Roman" w:hAnsi="Times New Roman" w:cs="Times New Roman"/>
          <w:color w:val="000000" w:themeColor="text1"/>
          <w:lang w:val="en-GB"/>
        </w:rPr>
      </w:pPr>
    </w:p>
    <w:p w14:paraId="144F858A" w14:textId="56F4C45B" w:rsidR="00B718DB" w:rsidRDefault="006B0B4E" w:rsidP="00B718DB">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IE"/>
        </w:rPr>
      </w:pPr>
      <w:r>
        <w:rPr>
          <w:rFonts w:ascii="Times New Roman" w:eastAsia="Times New Roman" w:hAnsi="Times New Roman" w:cs="Times New Roman"/>
          <w:color w:val="000000" w:themeColor="text1"/>
          <w:lang w:val="en-GB"/>
        </w:rPr>
        <w:t>In 2022, a</w:t>
      </w:r>
      <w:r w:rsidR="00B718DB" w:rsidRPr="6DF5D62B">
        <w:rPr>
          <w:rFonts w:ascii="Times New Roman" w:eastAsia="Times New Roman" w:hAnsi="Times New Roman" w:cs="Times New Roman"/>
          <w:color w:val="000000" w:themeColor="text1"/>
          <w:lang w:val="en-GB"/>
        </w:rPr>
        <w:t xml:space="preserve"> study performed by the German Federal Institute for Risk Assessment</w:t>
      </w:r>
      <w:r w:rsidR="00B718DB" w:rsidRPr="6DF5D62B">
        <w:rPr>
          <w:rStyle w:val="FootnoteReference"/>
          <w:rFonts w:ascii="Times New Roman" w:eastAsia="Times New Roman" w:hAnsi="Times New Roman" w:cs="Times New Roman"/>
          <w:color w:val="000000" w:themeColor="text1"/>
          <w:lang w:val="en-GB"/>
        </w:rPr>
        <w:footnoteReference w:id="6"/>
      </w:r>
      <w:r w:rsidR="00B718DB" w:rsidRPr="6DF5D62B">
        <w:rPr>
          <w:rFonts w:ascii="Times New Roman" w:eastAsia="Times New Roman" w:hAnsi="Times New Roman" w:cs="Times New Roman"/>
          <w:color w:val="000000" w:themeColor="text1"/>
          <w:lang w:val="en-GB"/>
        </w:rPr>
        <w:t xml:space="preserve"> demonstrated that the established </w:t>
      </w:r>
      <w:proofErr w:type="spellStart"/>
      <w:r w:rsidR="00B718DB" w:rsidRPr="6DF5D62B">
        <w:rPr>
          <w:rFonts w:ascii="Times New Roman" w:eastAsia="Times New Roman" w:hAnsi="Times New Roman" w:cs="Times New Roman"/>
          <w:color w:val="000000" w:themeColor="text1"/>
          <w:lang w:val="en-GB"/>
        </w:rPr>
        <w:t>ARfD</w:t>
      </w:r>
      <w:proofErr w:type="spellEnd"/>
      <w:r w:rsidR="00B718DB" w:rsidRPr="6DF5D62B">
        <w:rPr>
          <w:rFonts w:ascii="Times New Roman" w:eastAsia="Times New Roman" w:hAnsi="Times New Roman" w:cs="Times New Roman"/>
          <w:color w:val="000000" w:themeColor="text1"/>
          <w:lang w:val="en-GB"/>
        </w:rPr>
        <w:t xml:space="preserve"> for humans was exceeded in several consumer groups in exposure scenarios for milk and dairy product consumption, when using hemp silage</w:t>
      </w:r>
      <w:r>
        <w:rPr>
          <w:rFonts w:ascii="Times New Roman" w:eastAsia="Times New Roman" w:hAnsi="Times New Roman" w:cs="Times New Roman"/>
          <w:color w:val="000000" w:themeColor="text1"/>
          <w:lang w:val="en-GB"/>
        </w:rPr>
        <w:t xml:space="preserve"> from whole hemp plan</w:t>
      </w:r>
      <w:r w:rsidR="002F65D5">
        <w:rPr>
          <w:rFonts w:ascii="Times New Roman" w:eastAsia="Times New Roman" w:hAnsi="Times New Roman" w:cs="Times New Roman"/>
          <w:color w:val="000000" w:themeColor="text1"/>
          <w:lang w:val="en-GB"/>
        </w:rPr>
        <w:t>ts</w:t>
      </w:r>
      <w:r w:rsidR="00B718DB" w:rsidRPr="6DF5D62B">
        <w:rPr>
          <w:rFonts w:ascii="Times New Roman" w:eastAsia="Times New Roman" w:hAnsi="Times New Roman" w:cs="Times New Roman"/>
          <w:color w:val="000000" w:themeColor="text1"/>
          <w:lang w:val="en-GB"/>
        </w:rPr>
        <w:t xml:space="preserve"> to feed dairy cows. In th</w:t>
      </w:r>
      <w:r w:rsidR="002F65D5">
        <w:rPr>
          <w:rFonts w:ascii="Times New Roman" w:eastAsia="Times New Roman" w:hAnsi="Times New Roman" w:cs="Times New Roman"/>
          <w:color w:val="000000" w:themeColor="text1"/>
          <w:lang w:val="en-GB"/>
        </w:rPr>
        <w:t>e</w:t>
      </w:r>
      <w:r w:rsidR="00B718DB" w:rsidRPr="6DF5D62B">
        <w:rPr>
          <w:rFonts w:ascii="Times New Roman" w:eastAsia="Times New Roman" w:hAnsi="Times New Roman" w:cs="Times New Roman"/>
          <w:color w:val="000000" w:themeColor="text1"/>
          <w:lang w:val="en-GB"/>
        </w:rPr>
        <w:t xml:space="preserve"> same study, adverse animal health effects due to the feeding with </w:t>
      </w:r>
      <w:r w:rsidR="00CD183B" w:rsidRPr="00CD183B">
        <w:rPr>
          <w:rFonts w:ascii="Times New Roman" w:eastAsia="Times New Roman" w:hAnsi="Times New Roman" w:cs="Times New Roman"/>
          <w:color w:val="000000" w:themeColor="text1"/>
        </w:rPr>
        <w:t>hemp silage made from leaves</w:t>
      </w:r>
      <w:r w:rsidR="00DC11F5">
        <w:rPr>
          <w:rFonts w:ascii="Times New Roman" w:eastAsia="Times New Roman" w:hAnsi="Times New Roman" w:cs="Times New Roman"/>
          <w:color w:val="000000" w:themeColor="text1"/>
        </w:rPr>
        <w:t xml:space="preserve"> and </w:t>
      </w:r>
      <w:r w:rsidR="00CD183B" w:rsidRPr="00CD183B">
        <w:rPr>
          <w:rFonts w:ascii="Times New Roman" w:eastAsia="Times New Roman" w:hAnsi="Times New Roman" w:cs="Times New Roman"/>
          <w:color w:val="000000" w:themeColor="text1"/>
        </w:rPr>
        <w:t xml:space="preserve">flowers </w:t>
      </w:r>
      <w:r w:rsidR="00DC11F5">
        <w:rPr>
          <w:rFonts w:ascii="Times New Roman" w:eastAsia="Times New Roman" w:hAnsi="Times New Roman" w:cs="Times New Roman"/>
          <w:color w:val="000000" w:themeColor="text1"/>
        </w:rPr>
        <w:t xml:space="preserve">in </w:t>
      </w:r>
      <w:proofErr w:type="gramStart"/>
      <w:r w:rsidR="00DC11F5">
        <w:rPr>
          <w:rFonts w:ascii="Times New Roman" w:eastAsia="Times New Roman" w:hAnsi="Times New Roman" w:cs="Times New Roman"/>
          <w:color w:val="000000" w:themeColor="text1"/>
        </w:rPr>
        <w:t xml:space="preserve">particular </w:t>
      </w:r>
      <w:r w:rsidR="00B718DB" w:rsidRPr="6DF5D62B">
        <w:rPr>
          <w:rFonts w:ascii="Times New Roman" w:eastAsia="Times New Roman" w:hAnsi="Times New Roman" w:cs="Times New Roman"/>
          <w:color w:val="000000" w:themeColor="text1"/>
          <w:lang w:val="en-GB"/>
        </w:rPr>
        <w:t xml:space="preserve"> were</w:t>
      </w:r>
      <w:proofErr w:type="gramEnd"/>
      <w:r w:rsidR="002F65D5">
        <w:rPr>
          <w:rFonts w:ascii="Times New Roman" w:eastAsia="Times New Roman" w:hAnsi="Times New Roman" w:cs="Times New Roman"/>
          <w:color w:val="000000" w:themeColor="text1"/>
          <w:lang w:val="en-GB"/>
        </w:rPr>
        <w:t xml:space="preserve"> also</w:t>
      </w:r>
      <w:r w:rsidR="00B718DB" w:rsidRPr="6DF5D62B">
        <w:rPr>
          <w:rFonts w:ascii="Times New Roman" w:eastAsia="Times New Roman" w:hAnsi="Times New Roman" w:cs="Times New Roman"/>
          <w:color w:val="000000" w:themeColor="text1"/>
          <w:lang w:val="en-GB"/>
        </w:rPr>
        <w:t xml:space="preserve"> observed.  </w:t>
      </w:r>
    </w:p>
    <w:p w14:paraId="51F2F67C" w14:textId="0C051123" w:rsidR="00B718DB" w:rsidRPr="00B718DB" w:rsidRDefault="00B718DB" w:rsidP="00B718DB">
      <w:pPr>
        <w:pStyle w:val="ListParagraph"/>
        <w:spacing w:before="120" w:after="120" w:line="240" w:lineRule="auto"/>
        <w:ind w:left="840"/>
        <w:jc w:val="both"/>
        <w:rPr>
          <w:rFonts w:ascii="Times New Roman" w:eastAsia="Times New Roman" w:hAnsi="Times New Roman" w:cs="Times New Roman"/>
          <w:lang w:val="en-GB"/>
        </w:rPr>
      </w:pPr>
    </w:p>
    <w:p w14:paraId="567AC80A" w14:textId="18380149" w:rsidR="7612AA2B" w:rsidRDefault="7612AA2B"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lang w:val="en-GB"/>
        </w:rPr>
      </w:pPr>
      <w:r w:rsidRPr="684B8E9D">
        <w:rPr>
          <w:rFonts w:ascii="Times New Roman" w:eastAsia="Times New Roman" w:hAnsi="Times New Roman" w:cs="Times New Roman"/>
          <w:lang w:val="en-GB"/>
        </w:rPr>
        <w:t>Given the</w:t>
      </w:r>
      <w:r w:rsidR="00756B02">
        <w:rPr>
          <w:rFonts w:ascii="Times New Roman" w:eastAsia="Times New Roman" w:hAnsi="Times New Roman" w:cs="Times New Roman"/>
          <w:lang w:val="en-GB"/>
        </w:rPr>
        <w:t xml:space="preserve"> risks for human health </w:t>
      </w:r>
      <w:r w:rsidR="00B40E51">
        <w:rPr>
          <w:rFonts w:ascii="Times New Roman" w:eastAsia="Times New Roman" w:hAnsi="Times New Roman" w:cs="Times New Roman"/>
          <w:lang w:val="en-GB"/>
        </w:rPr>
        <w:t>from</w:t>
      </w:r>
      <w:r w:rsidR="00756B02">
        <w:rPr>
          <w:rFonts w:ascii="Times New Roman" w:eastAsia="Times New Roman" w:hAnsi="Times New Roman" w:cs="Times New Roman"/>
          <w:lang w:val="en-GB"/>
        </w:rPr>
        <w:t xml:space="preserve"> the</w:t>
      </w:r>
      <w:r w:rsidRPr="684B8E9D">
        <w:rPr>
          <w:rFonts w:ascii="Times New Roman" w:eastAsia="Times New Roman" w:hAnsi="Times New Roman" w:cs="Times New Roman"/>
          <w:lang w:val="en-GB"/>
        </w:rPr>
        <w:t xml:space="preserve"> </w:t>
      </w:r>
      <w:r w:rsidR="0039246E" w:rsidRPr="684B8E9D">
        <w:rPr>
          <w:rFonts w:ascii="Times New Roman" w:eastAsia="Times New Roman" w:hAnsi="Times New Roman" w:cs="Times New Roman"/>
          <w:lang w:val="en-GB"/>
        </w:rPr>
        <w:t>possibility</w:t>
      </w:r>
      <w:r w:rsidRPr="684B8E9D">
        <w:rPr>
          <w:rFonts w:ascii="Times New Roman" w:eastAsia="Times New Roman" w:hAnsi="Times New Roman" w:cs="Times New Roman"/>
          <w:lang w:val="en-GB"/>
        </w:rPr>
        <w:t xml:space="preserve"> of exceeding the </w:t>
      </w:r>
      <w:proofErr w:type="spellStart"/>
      <w:r w:rsidRPr="684B8E9D">
        <w:rPr>
          <w:rFonts w:ascii="Times New Roman" w:eastAsia="Times New Roman" w:hAnsi="Times New Roman" w:cs="Times New Roman"/>
          <w:lang w:val="en-GB"/>
        </w:rPr>
        <w:t>ARfD</w:t>
      </w:r>
      <w:proofErr w:type="spellEnd"/>
      <w:r w:rsidR="00756B02">
        <w:rPr>
          <w:rFonts w:ascii="Times New Roman" w:eastAsia="Times New Roman" w:hAnsi="Times New Roman" w:cs="Times New Roman"/>
          <w:lang w:val="en-GB"/>
        </w:rPr>
        <w:t xml:space="preserve"> for </w:t>
      </w:r>
      <w:r w:rsidR="00756B02" w:rsidRPr="00756B02">
        <w:rPr>
          <w:rFonts w:ascii="Times New Roman" w:eastAsia="Times New Roman" w:hAnsi="Times New Roman" w:cs="Times New Roman"/>
          <w:lang w:val="en-GB"/>
        </w:rPr>
        <w:t>Δ</w:t>
      </w:r>
      <w:r w:rsidR="00756B02" w:rsidRPr="00756B02">
        <w:rPr>
          <w:rFonts w:ascii="Times New Roman" w:eastAsia="Times New Roman" w:hAnsi="Times New Roman" w:cs="Times New Roman"/>
          <w:vertAlign w:val="superscript"/>
          <w:lang w:val="en-GB"/>
        </w:rPr>
        <w:t>9</w:t>
      </w:r>
      <w:r w:rsidR="00756B02" w:rsidRPr="00756B02">
        <w:rPr>
          <w:rFonts w:ascii="Times New Roman" w:eastAsia="Times New Roman" w:hAnsi="Times New Roman" w:cs="Times New Roman"/>
          <w:lang w:val="en-GB"/>
        </w:rPr>
        <w:t>-THC</w:t>
      </w:r>
      <w:r w:rsidRPr="684B8E9D">
        <w:rPr>
          <w:rFonts w:ascii="Times New Roman" w:eastAsia="Times New Roman" w:hAnsi="Times New Roman" w:cs="Times New Roman"/>
          <w:lang w:val="en-GB"/>
        </w:rPr>
        <w:t xml:space="preserve"> </w:t>
      </w:r>
      <w:r w:rsidR="00756B02">
        <w:rPr>
          <w:rFonts w:ascii="Times New Roman" w:eastAsia="Times New Roman" w:hAnsi="Times New Roman" w:cs="Times New Roman"/>
          <w:lang w:val="en-GB"/>
        </w:rPr>
        <w:t xml:space="preserve">in humans </w:t>
      </w:r>
      <w:r w:rsidRPr="684B8E9D">
        <w:rPr>
          <w:rFonts w:ascii="Times New Roman" w:eastAsia="Times New Roman" w:hAnsi="Times New Roman" w:cs="Times New Roman"/>
          <w:lang w:val="en-GB"/>
        </w:rPr>
        <w:t xml:space="preserve"> through the consumption of </w:t>
      </w:r>
      <w:r w:rsidR="005D0568">
        <w:rPr>
          <w:rFonts w:ascii="Times New Roman" w:eastAsia="Times New Roman" w:hAnsi="Times New Roman" w:cs="Times New Roman"/>
          <w:lang w:val="en-GB"/>
        </w:rPr>
        <w:t xml:space="preserve">milk and dairy </w:t>
      </w:r>
      <w:r w:rsidRPr="684B8E9D">
        <w:rPr>
          <w:rFonts w:ascii="Times New Roman" w:eastAsia="Times New Roman" w:hAnsi="Times New Roman" w:cs="Times New Roman"/>
          <w:lang w:val="en-GB"/>
        </w:rPr>
        <w:t>products</w:t>
      </w:r>
      <w:r w:rsidR="00756B02">
        <w:rPr>
          <w:rFonts w:ascii="Times New Roman" w:eastAsia="Times New Roman" w:hAnsi="Times New Roman" w:cs="Times New Roman"/>
          <w:lang w:val="en-GB"/>
        </w:rPr>
        <w:t xml:space="preserve"> from animals fed with </w:t>
      </w:r>
      <w:r w:rsidR="005812F4">
        <w:rPr>
          <w:rFonts w:ascii="Times New Roman" w:eastAsia="Times New Roman" w:hAnsi="Times New Roman" w:cs="Times New Roman"/>
          <w:lang w:val="en-GB"/>
        </w:rPr>
        <w:t xml:space="preserve">feed materials derived from </w:t>
      </w:r>
      <w:r w:rsidR="00756B02">
        <w:rPr>
          <w:rFonts w:ascii="Times New Roman" w:eastAsia="Times New Roman" w:hAnsi="Times New Roman" w:cs="Times New Roman"/>
          <w:lang w:val="en-GB"/>
        </w:rPr>
        <w:t>whole-hemp-plant</w:t>
      </w:r>
      <w:r w:rsidR="005812F4">
        <w:rPr>
          <w:rFonts w:ascii="Times New Roman" w:eastAsia="Times New Roman" w:hAnsi="Times New Roman" w:cs="Times New Roman"/>
          <w:lang w:val="en-GB"/>
        </w:rPr>
        <w:t xml:space="preserve"> and  parts of the hemp plant other than seeds and stems</w:t>
      </w:r>
      <w:r w:rsidR="00AF76D6">
        <w:rPr>
          <w:rFonts w:ascii="Times New Roman" w:eastAsia="Times New Roman" w:hAnsi="Times New Roman" w:cs="Times New Roman"/>
          <w:lang w:val="en-GB"/>
        </w:rPr>
        <w:t xml:space="preserve"> </w:t>
      </w:r>
      <w:r w:rsidR="005812F4">
        <w:rPr>
          <w:rFonts w:ascii="Times New Roman" w:eastAsia="Times New Roman" w:hAnsi="Times New Roman" w:cs="Times New Roman"/>
          <w:lang w:val="en-GB"/>
        </w:rPr>
        <w:t>,</w:t>
      </w:r>
      <w:r w:rsidR="00756B02">
        <w:rPr>
          <w:rFonts w:ascii="Times New Roman" w:eastAsia="Times New Roman" w:hAnsi="Times New Roman" w:cs="Times New Roman"/>
          <w:lang w:val="en-GB"/>
        </w:rPr>
        <w:t xml:space="preserve"> and the risks for animal health from the presence of THC in animal feed</w:t>
      </w:r>
      <w:r w:rsidR="008F0AD5">
        <w:rPr>
          <w:rFonts w:ascii="Times New Roman" w:eastAsia="Times New Roman" w:hAnsi="Times New Roman" w:cs="Times New Roman"/>
          <w:lang w:val="en-GB"/>
        </w:rPr>
        <w:t>, it is necessary to take action to safeguard human and animal health.</w:t>
      </w:r>
      <w:r w:rsidRPr="684B8E9D">
        <w:rPr>
          <w:rFonts w:ascii="Times New Roman" w:eastAsia="Times New Roman" w:hAnsi="Times New Roman" w:cs="Times New Roman"/>
          <w:lang w:val="en-GB"/>
        </w:rPr>
        <w:t xml:space="preserve">. </w:t>
      </w:r>
      <w:r w:rsidR="5C91FE2B" w:rsidRPr="684B8E9D">
        <w:rPr>
          <w:rFonts w:ascii="Times New Roman" w:eastAsia="Times New Roman" w:hAnsi="Times New Roman" w:cs="Times New Roman"/>
          <w:lang w:val="en-GB"/>
        </w:rPr>
        <w:t xml:space="preserve">While </w:t>
      </w:r>
      <w:r w:rsidR="00B40E51">
        <w:rPr>
          <w:rFonts w:ascii="Times New Roman" w:eastAsia="Times New Roman" w:hAnsi="Times New Roman" w:cs="Times New Roman"/>
          <w:lang w:val="en-GB"/>
        </w:rPr>
        <w:t xml:space="preserve">there is currently scientific uncertainty, due to the limited </w:t>
      </w:r>
      <w:r w:rsidR="5C91FE2B" w:rsidRPr="684B8E9D">
        <w:rPr>
          <w:rFonts w:ascii="Times New Roman" w:eastAsia="Times New Roman" w:hAnsi="Times New Roman" w:cs="Times New Roman"/>
          <w:lang w:val="en-GB"/>
        </w:rPr>
        <w:t>data</w:t>
      </w:r>
      <w:r w:rsidR="00B40E51">
        <w:rPr>
          <w:rFonts w:ascii="Times New Roman" w:eastAsia="Times New Roman" w:hAnsi="Times New Roman" w:cs="Times New Roman"/>
          <w:lang w:val="en-GB"/>
        </w:rPr>
        <w:t xml:space="preserve"> available </w:t>
      </w:r>
      <w:r w:rsidR="00DC11F5">
        <w:rPr>
          <w:rFonts w:ascii="Times New Roman" w:eastAsia="Times New Roman" w:hAnsi="Times New Roman" w:cs="Times New Roman"/>
          <w:lang w:val="en-GB"/>
        </w:rPr>
        <w:t>in animal species other than cattle and animal-derived food products other than milk</w:t>
      </w:r>
      <w:r w:rsidR="5C91FE2B" w:rsidRPr="684B8E9D">
        <w:rPr>
          <w:rFonts w:ascii="Times New Roman" w:eastAsia="Times New Roman" w:hAnsi="Times New Roman" w:cs="Times New Roman"/>
          <w:lang w:val="en-GB"/>
        </w:rPr>
        <w:t xml:space="preserve">, </w:t>
      </w:r>
      <w:r w:rsidR="00B40E51">
        <w:rPr>
          <w:rFonts w:ascii="Times New Roman" w:eastAsia="Times New Roman" w:hAnsi="Times New Roman" w:cs="Times New Roman"/>
          <w:lang w:val="en-GB"/>
        </w:rPr>
        <w:t xml:space="preserve">the </w:t>
      </w:r>
      <w:r w:rsidR="5C91FE2B" w:rsidRPr="684B8E9D">
        <w:rPr>
          <w:rFonts w:ascii="Times New Roman" w:eastAsia="Times New Roman" w:hAnsi="Times New Roman" w:cs="Times New Roman"/>
          <w:lang w:val="en-GB"/>
        </w:rPr>
        <w:t xml:space="preserve">reported effects in dairy cows fed </w:t>
      </w:r>
      <w:r w:rsidR="0090033F">
        <w:rPr>
          <w:rFonts w:ascii="Times New Roman" w:eastAsia="Times New Roman" w:hAnsi="Times New Roman" w:cs="Times New Roman"/>
          <w:lang w:val="en-GB"/>
        </w:rPr>
        <w:t xml:space="preserve">with </w:t>
      </w:r>
      <w:r w:rsidR="5C91FE2B" w:rsidRPr="684B8E9D">
        <w:rPr>
          <w:rFonts w:ascii="Times New Roman" w:eastAsia="Times New Roman" w:hAnsi="Times New Roman" w:cs="Times New Roman"/>
          <w:lang w:val="en-GB"/>
        </w:rPr>
        <w:t xml:space="preserve">hemp-derived materials </w:t>
      </w:r>
      <w:r w:rsidR="008873CC">
        <w:rPr>
          <w:rFonts w:ascii="Times New Roman" w:eastAsia="Times New Roman" w:hAnsi="Times New Roman" w:cs="Times New Roman"/>
          <w:lang w:val="en-GB"/>
        </w:rPr>
        <w:t xml:space="preserve">and their milk </w:t>
      </w:r>
      <w:r w:rsidR="5C91FE2B" w:rsidRPr="684B8E9D">
        <w:rPr>
          <w:rFonts w:ascii="Times New Roman" w:eastAsia="Times New Roman" w:hAnsi="Times New Roman" w:cs="Times New Roman"/>
          <w:lang w:val="en-GB"/>
        </w:rPr>
        <w:t>indicate</w:t>
      </w:r>
      <w:r w:rsidR="00B40E51">
        <w:rPr>
          <w:rFonts w:ascii="Times New Roman" w:eastAsia="Times New Roman" w:hAnsi="Times New Roman" w:cs="Times New Roman"/>
          <w:lang w:val="en-GB"/>
        </w:rPr>
        <w:t xml:space="preserve"> a risk for </w:t>
      </w:r>
      <w:r w:rsidR="00723B68">
        <w:rPr>
          <w:rFonts w:ascii="Times New Roman" w:eastAsia="Times New Roman" w:hAnsi="Times New Roman" w:cs="Times New Roman"/>
          <w:lang w:val="en-GB"/>
        </w:rPr>
        <w:t xml:space="preserve">animal and </w:t>
      </w:r>
      <w:r w:rsidR="00B40E51">
        <w:rPr>
          <w:rFonts w:ascii="Times New Roman" w:eastAsia="Times New Roman" w:hAnsi="Times New Roman" w:cs="Times New Roman"/>
          <w:lang w:val="en-GB"/>
        </w:rPr>
        <w:t xml:space="preserve">human and health that </w:t>
      </w:r>
      <w:r w:rsidR="003A2C3B">
        <w:rPr>
          <w:rFonts w:ascii="Times New Roman" w:eastAsia="Times New Roman" w:hAnsi="Times New Roman" w:cs="Times New Roman"/>
          <w:lang w:val="en-GB"/>
        </w:rPr>
        <w:t>may extend</w:t>
      </w:r>
      <w:r w:rsidR="5C91FE2B" w:rsidRPr="684B8E9D">
        <w:rPr>
          <w:rFonts w:ascii="Times New Roman" w:eastAsia="Times New Roman" w:hAnsi="Times New Roman" w:cs="Times New Roman"/>
          <w:lang w:val="en-GB"/>
        </w:rPr>
        <w:t xml:space="preserve"> </w:t>
      </w:r>
      <w:r w:rsidR="003A2C3B">
        <w:rPr>
          <w:rFonts w:ascii="Times New Roman" w:eastAsia="Times New Roman" w:hAnsi="Times New Roman" w:cs="Times New Roman"/>
          <w:lang w:val="en-GB"/>
        </w:rPr>
        <w:t>to</w:t>
      </w:r>
      <w:r w:rsidR="5C91FE2B" w:rsidRPr="684B8E9D">
        <w:rPr>
          <w:rFonts w:ascii="Times New Roman" w:eastAsia="Times New Roman" w:hAnsi="Times New Roman" w:cs="Times New Roman"/>
          <w:lang w:val="en-GB"/>
        </w:rPr>
        <w:t xml:space="preserve"> </w:t>
      </w:r>
      <w:proofErr w:type="gramStart"/>
      <w:r w:rsidR="009C5DD0">
        <w:rPr>
          <w:rFonts w:ascii="Times New Roman" w:eastAsia="Times New Roman" w:hAnsi="Times New Roman" w:cs="Times New Roman"/>
          <w:lang w:val="en-GB"/>
        </w:rPr>
        <w:t xml:space="preserve">other </w:t>
      </w:r>
      <w:r w:rsidR="5C91FE2B" w:rsidRPr="684B8E9D">
        <w:rPr>
          <w:rFonts w:ascii="Times New Roman" w:eastAsia="Times New Roman" w:hAnsi="Times New Roman" w:cs="Times New Roman"/>
          <w:lang w:val="en-GB"/>
        </w:rPr>
        <w:t xml:space="preserve"> </w:t>
      </w:r>
      <w:r w:rsidR="003A2C3B">
        <w:rPr>
          <w:rFonts w:ascii="Times New Roman" w:eastAsia="Times New Roman" w:hAnsi="Times New Roman" w:cs="Times New Roman"/>
          <w:lang w:val="en-GB"/>
        </w:rPr>
        <w:t>animal</w:t>
      </w:r>
      <w:proofErr w:type="gramEnd"/>
      <w:r w:rsidR="5C91FE2B" w:rsidRPr="684B8E9D">
        <w:rPr>
          <w:rFonts w:ascii="Times New Roman" w:eastAsia="Times New Roman" w:hAnsi="Times New Roman" w:cs="Times New Roman"/>
          <w:lang w:val="en-GB"/>
        </w:rPr>
        <w:t xml:space="preserve"> species.</w:t>
      </w:r>
      <w:r w:rsidR="1C1F8FDD" w:rsidRPr="684B8E9D">
        <w:rPr>
          <w:rFonts w:ascii="Times New Roman" w:eastAsia="Times New Roman" w:hAnsi="Times New Roman" w:cs="Times New Roman"/>
          <w:lang w:val="en-GB"/>
        </w:rPr>
        <w:t xml:space="preserve"> Recognizing </w:t>
      </w:r>
      <w:r w:rsidR="001938F5" w:rsidRPr="684B8E9D">
        <w:rPr>
          <w:rFonts w:ascii="Times New Roman" w:eastAsia="Times New Roman" w:hAnsi="Times New Roman" w:cs="Times New Roman"/>
          <w:lang w:val="en-GB"/>
        </w:rPr>
        <w:t xml:space="preserve">the current </w:t>
      </w:r>
      <w:r w:rsidR="1C1F8FDD" w:rsidRPr="684B8E9D">
        <w:rPr>
          <w:rFonts w:ascii="Times New Roman" w:eastAsia="Times New Roman" w:hAnsi="Times New Roman" w:cs="Times New Roman"/>
          <w:lang w:val="en-GB"/>
        </w:rPr>
        <w:t xml:space="preserve">scientific uncertainty, </w:t>
      </w:r>
      <w:r w:rsidR="009C5DD0">
        <w:rPr>
          <w:rFonts w:ascii="Times New Roman" w:eastAsia="Times New Roman" w:hAnsi="Times New Roman" w:cs="Times New Roman"/>
          <w:lang w:val="en-GB"/>
        </w:rPr>
        <w:t xml:space="preserve">it is evident that there is a risk for animal and public health related to the feeding of whole hemp feed </w:t>
      </w:r>
      <w:proofErr w:type="gramStart"/>
      <w:r w:rsidR="009C5DD0">
        <w:rPr>
          <w:rFonts w:ascii="Times New Roman" w:eastAsia="Times New Roman" w:hAnsi="Times New Roman" w:cs="Times New Roman"/>
          <w:lang w:val="en-GB"/>
        </w:rPr>
        <w:t>materials</w:t>
      </w:r>
      <w:proofErr w:type="gramEnd"/>
      <w:r w:rsidR="009C5DD0">
        <w:rPr>
          <w:rFonts w:ascii="Times New Roman" w:eastAsia="Times New Roman" w:hAnsi="Times New Roman" w:cs="Times New Roman"/>
          <w:lang w:val="en-GB"/>
        </w:rPr>
        <w:t xml:space="preserve"> but </w:t>
      </w:r>
      <w:r w:rsidR="1C1F8FDD" w:rsidRPr="684B8E9D">
        <w:rPr>
          <w:rFonts w:ascii="Times New Roman" w:eastAsia="Times New Roman" w:hAnsi="Times New Roman" w:cs="Times New Roman"/>
          <w:lang w:val="en-GB"/>
        </w:rPr>
        <w:t>it is important that research and risk assessments in this area continu</w:t>
      </w:r>
      <w:r w:rsidR="003A2C3B">
        <w:rPr>
          <w:rFonts w:ascii="Times New Roman" w:eastAsia="Times New Roman" w:hAnsi="Times New Roman" w:cs="Times New Roman"/>
          <w:lang w:val="en-GB"/>
        </w:rPr>
        <w:t>e</w:t>
      </w:r>
      <w:r w:rsidR="009C5DD0">
        <w:rPr>
          <w:rFonts w:ascii="Times New Roman" w:eastAsia="Times New Roman" w:hAnsi="Times New Roman" w:cs="Times New Roman"/>
          <w:lang w:val="en-GB"/>
        </w:rPr>
        <w:t xml:space="preserve"> to enable a more accurate estimate of the risk</w:t>
      </w:r>
      <w:r w:rsidR="1C1F8FDD" w:rsidRPr="684B8E9D">
        <w:rPr>
          <w:rFonts w:ascii="Times New Roman" w:eastAsia="Times New Roman" w:hAnsi="Times New Roman" w:cs="Times New Roman"/>
          <w:lang w:val="en-GB"/>
        </w:rPr>
        <w:t xml:space="preserve">. Any future regulatory adjustments </w:t>
      </w:r>
      <w:r w:rsidR="003A2C3B">
        <w:rPr>
          <w:rFonts w:ascii="Times New Roman" w:eastAsia="Times New Roman" w:hAnsi="Times New Roman" w:cs="Times New Roman"/>
          <w:lang w:val="en-GB"/>
        </w:rPr>
        <w:t>will</w:t>
      </w:r>
      <w:r w:rsidR="1C1F8FDD" w:rsidRPr="684B8E9D">
        <w:rPr>
          <w:rFonts w:ascii="Times New Roman" w:eastAsia="Times New Roman" w:hAnsi="Times New Roman" w:cs="Times New Roman"/>
          <w:lang w:val="en-GB"/>
        </w:rPr>
        <w:t xml:space="preserve"> be informed by evolving scientific evidence.</w:t>
      </w:r>
    </w:p>
    <w:p w14:paraId="68D1CAE9" w14:textId="77777777" w:rsidR="001375AB" w:rsidRPr="00EA260E" w:rsidRDefault="001375AB" w:rsidP="00EA260E">
      <w:pPr>
        <w:pStyle w:val="ListParagraph"/>
        <w:rPr>
          <w:rFonts w:ascii="Times New Roman" w:eastAsia="Times New Roman" w:hAnsi="Times New Roman" w:cs="Times New Roman"/>
          <w:lang w:val="en-GB"/>
        </w:rPr>
      </w:pPr>
    </w:p>
    <w:p w14:paraId="259785E8" w14:textId="5CFE2493" w:rsidR="6DF5D62B" w:rsidRDefault="00BF23FA" w:rsidP="00BF6218">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IE"/>
        </w:rPr>
      </w:pPr>
      <w:r>
        <w:rPr>
          <w:rFonts w:ascii="Times New Roman" w:eastAsia="Times New Roman" w:hAnsi="Times New Roman" w:cs="Times New Roman"/>
          <w:color w:val="000000" w:themeColor="text1"/>
          <w:lang w:val="en-IE"/>
        </w:rPr>
        <w:t>Regulation (EC) 767/2009 and Commission Regulation (EU) 68/2013 do not make</w:t>
      </w:r>
      <w:r w:rsidR="006632B9">
        <w:rPr>
          <w:rFonts w:ascii="Times New Roman" w:eastAsia="Times New Roman" w:hAnsi="Times New Roman" w:cs="Times New Roman"/>
          <w:color w:val="000000" w:themeColor="text1"/>
          <w:lang w:val="en-IE"/>
        </w:rPr>
        <w:t xml:space="preserve"> any distinction between animal species and</w:t>
      </w:r>
      <w:r>
        <w:rPr>
          <w:rFonts w:ascii="Times New Roman" w:eastAsia="Times New Roman" w:hAnsi="Times New Roman" w:cs="Times New Roman"/>
          <w:color w:val="000000" w:themeColor="text1"/>
          <w:lang w:val="en-IE"/>
        </w:rPr>
        <w:t>, therefore,</w:t>
      </w:r>
      <w:r w:rsidR="006632B9">
        <w:rPr>
          <w:rFonts w:ascii="Times New Roman" w:eastAsia="Times New Roman" w:hAnsi="Times New Roman" w:cs="Times New Roman"/>
          <w:color w:val="000000" w:themeColor="text1"/>
          <w:lang w:val="en-IE"/>
        </w:rPr>
        <w:t xml:space="preserve"> feed materials are marketed for use in animal nutrition without specifying </w:t>
      </w:r>
      <w:r>
        <w:rPr>
          <w:rFonts w:ascii="Times New Roman" w:eastAsia="Times New Roman" w:hAnsi="Times New Roman" w:cs="Times New Roman"/>
          <w:color w:val="000000" w:themeColor="text1"/>
          <w:lang w:val="en-IE"/>
        </w:rPr>
        <w:t xml:space="preserve">the </w:t>
      </w:r>
      <w:r w:rsidR="006632B9">
        <w:rPr>
          <w:rFonts w:ascii="Times New Roman" w:eastAsia="Times New Roman" w:hAnsi="Times New Roman" w:cs="Times New Roman"/>
          <w:color w:val="000000" w:themeColor="text1"/>
          <w:lang w:val="en-IE"/>
        </w:rPr>
        <w:t xml:space="preserve">animal species for which they are intended. </w:t>
      </w:r>
      <w:r w:rsidR="00994DF2">
        <w:rPr>
          <w:rFonts w:ascii="Times New Roman" w:eastAsia="Times New Roman" w:hAnsi="Times New Roman" w:cs="Times New Roman"/>
          <w:color w:val="000000" w:themeColor="text1"/>
          <w:lang w:val="en-IE"/>
        </w:rPr>
        <w:t>Moreover</w:t>
      </w:r>
      <w:r>
        <w:rPr>
          <w:rFonts w:ascii="Times New Roman" w:eastAsia="Times New Roman" w:hAnsi="Times New Roman" w:cs="Times New Roman"/>
          <w:color w:val="000000" w:themeColor="text1"/>
          <w:lang w:val="en-IE"/>
        </w:rPr>
        <w:t>, f</w:t>
      </w:r>
      <w:r w:rsidR="004D6ABA" w:rsidRPr="007905B3">
        <w:rPr>
          <w:rFonts w:ascii="Times New Roman" w:eastAsia="Times New Roman" w:hAnsi="Times New Roman" w:cs="Times New Roman"/>
          <w:color w:val="000000" w:themeColor="text1"/>
          <w:lang w:val="en-IE"/>
        </w:rPr>
        <w:t>eed materials containing hemp or its derivatives are c</w:t>
      </w:r>
      <w:r>
        <w:rPr>
          <w:rFonts w:ascii="Times New Roman" w:eastAsia="Times New Roman" w:hAnsi="Times New Roman" w:cs="Times New Roman"/>
          <w:color w:val="000000" w:themeColor="text1"/>
          <w:lang w:val="en-IE"/>
        </w:rPr>
        <w:t>urrently</w:t>
      </w:r>
      <w:r w:rsidR="004D6ABA" w:rsidRPr="007905B3">
        <w:rPr>
          <w:rFonts w:ascii="Times New Roman" w:eastAsia="Times New Roman" w:hAnsi="Times New Roman" w:cs="Times New Roman"/>
          <w:color w:val="000000" w:themeColor="text1"/>
          <w:lang w:val="en-IE"/>
        </w:rPr>
        <w:t xml:space="preserve"> used in various livestock production systems</w:t>
      </w:r>
      <w:r w:rsidR="00CA09C2">
        <w:rPr>
          <w:rFonts w:ascii="Times New Roman" w:eastAsia="Times New Roman" w:hAnsi="Times New Roman" w:cs="Times New Roman"/>
          <w:color w:val="000000" w:themeColor="text1"/>
          <w:lang w:val="en-IE"/>
        </w:rPr>
        <w:t xml:space="preserve">. An </w:t>
      </w:r>
      <w:r w:rsidR="004D6ABA" w:rsidRPr="007905B3">
        <w:rPr>
          <w:rFonts w:ascii="Times New Roman" w:eastAsia="Times New Roman" w:hAnsi="Times New Roman" w:cs="Times New Roman"/>
          <w:color w:val="000000" w:themeColor="text1"/>
          <w:lang w:val="en-IE"/>
        </w:rPr>
        <w:t xml:space="preserve">effective </w:t>
      </w:r>
      <w:r w:rsidR="00421A51">
        <w:rPr>
          <w:rFonts w:ascii="Times New Roman" w:eastAsia="Times New Roman" w:hAnsi="Times New Roman" w:cs="Times New Roman"/>
          <w:color w:val="000000" w:themeColor="text1"/>
          <w:lang w:val="en-IE"/>
        </w:rPr>
        <w:t>enforcement</w:t>
      </w:r>
      <w:r w:rsidR="00421A51" w:rsidRPr="007905B3">
        <w:rPr>
          <w:rFonts w:ascii="Times New Roman" w:eastAsia="Times New Roman" w:hAnsi="Times New Roman" w:cs="Times New Roman"/>
          <w:color w:val="000000" w:themeColor="text1"/>
          <w:lang w:val="en-IE"/>
        </w:rPr>
        <w:t xml:space="preserve"> </w:t>
      </w:r>
      <w:r w:rsidR="004D6ABA" w:rsidRPr="007905B3">
        <w:rPr>
          <w:rFonts w:ascii="Times New Roman" w:eastAsia="Times New Roman" w:hAnsi="Times New Roman" w:cs="Times New Roman"/>
          <w:color w:val="000000" w:themeColor="text1"/>
          <w:lang w:val="en-IE"/>
        </w:rPr>
        <w:t xml:space="preserve">of </w:t>
      </w:r>
      <w:r w:rsidR="00421A51">
        <w:rPr>
          <w:rFonts w:ascii="Times New Roman" w:eastAsia="Times New Roman" w:hAnsi="Times New Roman" w:cs="Times New Roman"/>
          <w:color w:val="000000" w:themeColor="text1"/>
          <w:lang w:val="en-IE"/>
        </w:rPr>
        <w:t>the restriction to the feeding of hemp-derived feed materials to only</w:t>
      </w:r>
      <w:r w:rsidR="00421A51" w:rsidRPr="00421A51">
        <w:rPr>
          <w:rFonts w:ascii="Times New Roman" w:eastAsia="Times New Roman" w:hAnsi="Times New Roman" w:cs="Times New Roman"/>
          <w:color w:val="000000" w:themeColor="text1"/>
          <w:lang w:val="en-IE"/>
        </w:rPr>
        <w:t xml:space="preserve"> </w:t>
      </w:r>
      <w:r w:rsidR="00421A51">
        <w:rPr>
          <w:rFonts w:ascii="Times New Roman" w:eastAsia="Times New Roman" w:hAnsi="Times New Roman" w:cs="Times New Roman"/>
          <w:color w:val="000000" w:themeColor="text1"/>
          <w:lang w:val="en-IE"/>
        </w:rPr>
        <w:t xml:space="preserve">some animal species or even some categories of animals within a same species (e.g. dairy cows vs. beef cattle) </w:t>
      </w:r>
      <w:r w:rsidR="004D6ABA" w:rsidRPr="007905B3">
        <w:rPr>
          <w:rFonts w:ascii="Times New Roman" w:eastAsia="Times New Roman" w:hAnsi="Times New Roman" w:cs="Times New Roman"/>
          <w:color w:val="000000" w:themeColor="text1"/>
          <w:lang w:val="en-IE"/>
        </w:rPr>
        <w:t xml:space="preserve">would </w:t>
      </w:r>
      <w:r w:rsidR="00CA09C2">
        <w:rPr>
          <w:rFonts w:ascii="Times New Roman" w:eastAsia="Times New Roman" w:hAnsi="Times New Roman" w:cs="Times New Roman"/>
          <w:color w:val="000000" w:themeColor="text1"/>
          <w:lang w:val="en-IE"/>
        </w:rPr>
        <w:t xml:space="preserve">therefore </w:t>
      </w:r>
      <w:r w:rsidR="004D6ABA" w:rsidRPr="007905B3">
        <w:rPr>
          <w:rFonts w:ascii="Times New Roman" w:eastAsia="Times New Roman" w:hAnsi="Times New Roman" w:cs="Times New Roman"/>
          <w:color w:val="000000" w:themeColor="text1"/>
          <w:lang w:val="en-IE"/>
        </w:rPr>
        <w:t>be im</w:t>
      </w:r>
      <w:r>
        <w:rPr>
          <w:rFonts w:ascii="Times New Roman" w:eastAsia="Times New Roman" w:hAnsi="Times New Roman" w:cs="Times New Roman"/>
          <w:color w:val="000000" w:themeColor="text1"/>
          <w:lang w:val="en-IE"/>
        </w:rPr>
        <w:t xml:space="preserve">possible or excessively </w:t>
      </w:r>
      <w:proofErr w:type="gramStart"/>
      <w:r>
        <w:rPr>
          <w:rFonts w:ascii="Times New Roman" w:eastAsia="Times New Roman" w:hAnsi="Times New Roman" w:cs="Times New Roman"/>
          <w:color w:val="000000" w:themeColor="text1"/>
          <w:lang w:val="en-IE"/>
        </w:rPr>
        <w:t>difficult</w:t>
      </w:r>
      <w:r w:rsidR="004D6ABA" w:rsidRPr="007905B3">
        <w:rPr>
          <w:rFonts w:ascii="Times New Roman" w:eastAsia="Times New Roman" w:hAnsi="Times New Roman" w:cs="Times New Roman"/>
          <w:color w:val="000000" w:themeColor="text1"/>
          <w:lang w:val="en-IE"/>
        </w:rPr>
        <w:t>.  ,</w:t>
      </w:r>
      <w:proofErr w:type="gramEnd"/>
      <w:r w:rsidR="004D6ABA" w:rsidRPr="007905B3">
        <w:rPr>
          <w:rFonts w:ascii="Times New Roman" w:eastAsia="Times New Roman" w:hAnsi="Times New Roman" w:cs="Times New Roman"/>
          <w:color w:val="000000" w:themeColor="text1"/>
          <w:lang w:val="en-IE"/>
        </w:rPr>
        <w:t xml:space="preserve">. </w:t>
      </w:r>
    </w:p>
    <w:p w14:paraId="705A17E5" w14:textId="77777777" w:rsidR="007905B3" w:rsidRPr="007905B3" w:rsidRDefault="007905B3" w:rsidP="007905B3">
      <w:pPr>
        <w:pStyle w:val="ListParagraph"/>
        <w:rPr>
          <w:rFonts w:ascii="Times New Roman" w:eastAsia="Times New Roman" w:hAnsi="Times New Roman" w:cs="Times New Roman"/>
          <w:color w:val="000000" w:themeColor="text1"/>
          <w:lang w:val="en-IE"/>
        </w:rPr>
      </w:pPr>
    </w:p>
    <w:p w14:paraId="6F724B1C" w14:textId="77777777" w:rsidR="00E47E1D" w:rsidRPr="009C0D12" w:rsidRDefault="00E47E1D" w:rsidP="009C0D12">
      <w:pPr>
        <w:pStyle w:val="ListParagraph"/>
        <w:rPr>
          <w:rFonts w:ascii="Times New Roman" w:eastAsia="Times New Roman" w:hAnsi="Times New Roman" w:cs="Times New Roman"/>
          <w:lang w:val="en-GB"/>
        </w:rPr>
      </w:pPr>
    </w:p>
    <w:p w14:paraId="5ECEF046" w14:textId="28EF0787" w:rsidR="00E47E1D" w:rsidRPr="009C0D12" w:rsidRDefault="00E47E1D" w:rsidP="00E47E1D">
      <w:pPr>
        <w:pStyle w:val="ListParagraph"/>
        <w:numPr>
          <w:ilvl w:val="0"/>
          <w:numId w:val="12"/>
        </w:numPr>
        <w:spacing w:before="120" w:after="120" w:line="240" w:lineRule="auto"/>
        <w:ind w:left="840" w:hanging="480"/>
        <w:jc w:val="both"/>
        <w:rPr>
          <w:rFonts w:ascii="Times New Roman" w:eastAsia="Times New Roman" w:hAnsi="Times New Roman" w:cs="Times New Roman"/>
          <w:lang w:val="en-GB"/>
        </w:rPr>
      </w:pPr>
      <w:r w:rsidRPr="684B8E9D">
        <w:rPr>
          <w:rFonts w:ascii="Times New Roman" w:eastAsia="Times New Roman" w:hAnsi="Times New Roman" w:cs="Times New Roman"/>
          <w:color w:val="000000" w:themeColor="text1"/>
          <w:lang w:val="en-GB"/>
        </w:rPr>
        <w:t>Various parts of the plant of hemp (</w:t>
      </w:r>
      <w:r w:rsidRPr="684B8E9D">
        <w:rPr>
          <w:rFonts w:ascii="Times New Roman" w:eastAsia="Times New Roman" w:hAnsi="Times New Roman" w:cs="Times New Roman"/>
          <w:i/>
          <w:iCs/>
          <w:color w:val="000000" w:themeColor="text1"/>
          <w:lang w:val="en-GB"/>
        </w:rPr>
        <w:t xml:space="preserve">Cannabis </w:t>
      </w:r>
      <w:r w:rsidRPr="684B8E9D">
        <w:rPr>
          <w:rFonts w:ascii="Times New Roman" w:eastAsia="Times New Roman" w:hAnsi="Times New Roman" w:cs="Times New Roman"/>
          <w:color w:val="000000" w:themeColor="text1"/>
          <w:lang w:val="en-GB"/>
        </w:rPr>
        <w:t>sp</w:t>
      </w:r>
      <w:r w:rsidRPr="00E47E1D">
        <w:rPr>
          <w:rFonts w:ascii="Times New Roman" w:eastAsia="Times New Roman" w:hAnsi="Times New Roman" w:cs="Times New Roman"/>
          <w:color w:val="000000" w:themeColor="text1"/>
          <w:lang w:val="en-GB"/>
        </w:rPr>
        <w:t xml:space="preserve">.) </w:t>
      </w:r>
      <w:r w:rsidRPr="009C0D12">
        <w:rPr>
          <w:rFonts w:ascii="Times New Roman" w:eastAsia="Times New Roman" w:hAnsi="Times New Roman" w:cs="Times New Roman"/>
          <w:color w:val="000000" w:themeColor="text1"/>
          <w:lang w:val="en-GB"/>
        </w:rPr>
        <w:t xml:space="preserve">may be considered </w:t>
      </w:r>
      <w:proofErr w:type="gramStart"/>
      <w:r w:rsidRPr="009C0D12">
        <w:rPr>
          <w:rFonts w:ascii="Times New Roman" w:eastAsia="Times New Roman" w:hAnsi="Times New Roman" w:cs="Times New Roman"/>
          <w:color w:val="000000" w:themeColor="text1"/>
          <w:lang w:val="en-GB"/>
        </w:rPr>
        <w:t>for the production of</w:t>
      </w:r>
      <w:proofErr w:type="gramEnd"/>
      <w:r w:rsidRPr="009C0D12">
        <w:rPr>
          <w:rFonts w:ascii="Times New Roman" w:eastAsia="Times New Roman" w:hAnsi="Times New Roman" w:cs="Times New Roman"/>
          <w:color w:val="000000" w:themeColor="text1"/>
          <w:lang w:val="en-GB"/>
        </w:rPr>
        <w:t xml:space="preserve"> feed materials for animal nutrition, mainly the seeds, stems, leaves and flowers</w:t>
      </w:r>
      <w:r>
        <w:rPr>
          <w:rFonts w:ascii="Times New Roman" w:eastAsia="Times New Roman" w:hAnsi="Times New Roman" w:cs="Times New Roman"/>
          <w:color w:val="000000" w:themeColor="text1"/>
          <w:lang w:val="en-GB"/>
        </w:rPr>
        <w:t xml:space="preserve">, </w:t>
      </w:r>
      <w:r w:rsidRPr="009C0D12">
        <w:rPr>
          <w:rFonts w:ascii="Times New Roman" w:eastAsia="Times New Roman" w:hAnsi="Times New Roman" w:cs="Times New Roman"/>
          <w:lang w:val="en-GB"/>
        </w:rPr>
        <w:lastRenderedPageBreak/>
        <w:t xml:space="preserve">however the content of tetrahydrocannabinol (THC) differs depending on the part of the plant that is considered. Only the parts which naturally contain a quantity of THC which has been proved to be safe should be considered fit for the feeding of animals. </w:t>
      </w:r>
    </w:p>
    <w:p w14:paraId="1FEE87AA" w14:textId="77777777" w:rsidR="00E47E1D" w:rsidRPr="009C0D12" w:rsidRDefault="00E47E1D" w:rsidP="009C0D12">
      <w:pPr>
        <w:pStyle w:val="ListParagraph"/>
        <w:rPr>
          <w:rFonts w:ascii="Times New Roman" w:eastAsia="Times New Roman" w:hAnsi="Times New Roman" w:cs="Times New Roman"/>
          <w:lang w:val="en-GB"/>
        </w:rPr>
      </w:pPr>
    </w:p>
    <w:p w14:paraId="12BE0C67" w14:textId="57A29A86" w:rsidR="00E47E1D" w:rsidRPr="009C0D12" w:rsidRDefault="00933849" w:rsidP="00E47E1D">
      <w:pPr>
        <w:pStyle w:val="ListParagraph"/>
        <w:numPr>
          <w:ilvl w:val="0"/>
          <w:numId w:val="12"/>
        </w:numPr>
        <w:spacing w:before="120" w:after="120" w:line="240" w:lineRule="auto"/>
        <w:ind w:left="840" w:hanging="480"/>
        <w:jc w:val="both"/>
        <w:rPr>
          <w:rFonts w:ascii="Times New Roman" w:eastAsia="Times New Roman" w:hAnsi="Times New Roman" w:cs="Times New Roman"/>
          <w:lang w:val="en-GB"/>
        </w:rPr>
      </w:pPr>
      <w:r w:rsidRPr="009C0D12">
        <w:rPr>
          <w:rFonts w:ascii="Times New Roman" w:eastAsia="Times New Roman" w:hAnsi="Times New Roman" w:cs="Times New Roman"/>
          <w:lang w:val="en-GB"/>
        </w:rPr>
        <w:t>The</w:t>
      </w:r>
      <w:r w:rsidR="00E47E1D" w:rsidRPr="009C0D12">
        <w:rPr>
          <w:rFonts w:ascii="Times New Roman" w:eastAsia="Times New Roman" w:hAnsi="Times New Roman" w:cs="Times New Roman"/>
          <w:lang w:val="en-GB"/>
        </w:rPr>
        <w:t xml:space="preserve"> 2011 opinion</w:t>
      </w:r>
      <w:r w:rsidR="00994877" w:rsidRPr="009C0D12">
        <w:rPr>
          <w:rFonts w:ascii="Times New Roman" w:eastAsia="Times New Roman" w:hAnsi="Times New Roman" w:cs="Times New Roman"/>
          <w:lang w:val="en-GB"/>
        </w:rPr>
        <w:t xml:space="preserve"> from the </w:t>
      </w:r>
      <w:proofErr w:type="gramStart"/>
      <w:r w:rsidR="00994877" w:rsidRPr="009C0D12">
        <w:rPr>
          <w:rFonts w:ascii="Times New Roman" w:eastAsia="Times New Roman" w:hAnsi="Times New Roman" w:cs="Times New Roman"/>
          <w:lang w:val="en-GB"/>
        </w:rPr>
        <w:t xml:space="preserve">Authority </w:t>
      </w:r>
      <w:r w:rsidRPr="009C0D12">
        <w:rPr>
          <w:rFonts w:ascii="Times New Roman" w:eastAsia="Times New Roman" w:hAnsi="Times New Roman" w:cs="Times New Roman"/>
          <w:lang w:val="en-GB"/>
        </w:rPr>
        <w:t xml:space="preserve"> acknowledges</w:t>
      </w:r>
      <w:proofErr w:type="gramEnd"/>
      <w:r w:rsidR="00E47E1D" w:rsidRPr="009C0D12">
        <w:rPr>
          <w:rFonts w:ascii="Times New Roman" w:eastAsia="Times New Roman" w:hAnsi="Times New Roman" w:cs="Times New Roman"/>
          <w:lang w:val="en-GB"/>
        </w:rPr>
        <w:t xml:space="preserve"> feed materials derived from hemp seed </w:t>
      </w:r>
      <w:r w:rsidRPr="009C0D12">
        <w:rPr>
          <w:rFonts w:ascii="Times New Roman" w:eastAsia="Times New Roman" w:hAnsi="Times New Roman" w:cs="Times New Roman"/>
          <w:lang w:val="en-GB"/>
        </w:rPr>
        <w:t>as safe</w:t>
      </w:r>
      <w:r w:rsidR="00994877" w:rsidRPr="009C0D12">
        <w:rPr>
          <w:rFonts w:ascii="Times New Roman" w:eastAsia="Times New Roman" w:hAnsi="Times New Roman" w:cs="Times New Roman"/>
          <w:lang w:val="en-GB"/>
        </w:rPr>
        <w:t>. There are studies</w:t>
      </w:r>
      <w:r w:rsidR="00994877" w:rsidRPr="009C0D12">
        <w:rPr>
          <w:rStyle w:val="FootnoteReference"/>
          <w:rFonts w:ascii="Times New Roman" w:eastAsia="Times New Roman" w:hAnsi="Times New Roman" w:cs="Times New Roman"/>
          <w:lang w:val="en-GB"/>
        </w:rPr>
        <w:footnoteReference w:id="7"/>
      </w:r>
      <w:r w:rsidR="00994877" w:rsidRPr="009C0D12">
        <w:rPr>
          <w:rFonts w:ascii="Times New Roman" w:eastAsia="Times New Roman" w:hAnsi="Times New Roman" w:cs="Times New Roman"/>
          <w:lang w:val="en-GB"/>
        </w:rPr>
        <w:t xml:space="preserve"> demonstrating that the cannabinoid content, including THC and cannabidiol, in the hemp stems is in the same range as in the hemp seeds.  Therefore, the conclusion as regards the safety of the hemp seed derived feed materials is also applicable to </w:t>
      </w:r>
      <w:proofErr w:type="spellStart"/>
      <w:r w:rsidR="00994877" w:rsidRPr="009C0D12">
        <w:rPr>
          <w:rFonts w:ascii="Times New Roman" w:eastAsia="Times New Roman" w:hAnsi="Times New Roman" w:cs="Times New Roman"/>
          <w:lang w:val="en-GB"/>
        </w:rPr>
        <w:t>hemp</w:t>
      </w:r>
      <w:proofErr w:type="spellEnd"/>
      <w:r w:rsidR="00994877" w:rsidRPr="009C0D12">
        <w:rPr>
          <w:rFonts w:ascii="Times New Roman" w:eastAsia="Times New Roman" w:hAnsi="Times New Roman" w:cs="Times New Roman"/>
          <w:lang w:val="en-GB"/>
        </w:rPr>
        <w:t xml:space="preserve"> stem derived feed materials </w:t>
      </w:r>
      <w:r w:rsidRPr="009C0D12">
        <w:rPr>
          <w:rFonts w:ascii="Times New Roman" w:eastAsia="Times New Roman" w:hAnsi="Times New Roman" w:cs="Times New Roman"/>
          <w:lang w:val="en-GB"/>
        </w:rPr>
        <w:t xml:space="preserve">Therefore, seeds, stems and other feed materials derived from these parts only of the hemp plant can be considered safe for use in animal nutrition. </w:t>
      </w:r>
    </w:p>
    <w:p w14:paraId="4430449A" w14:textId="77777777" w:rsidR="00C019F4" w:rsidRPr="009C0D12" w:rsidRDefault="00C019F4" w:rsidP="009C0D12">
      <w:pPr>
        <w:pStyle w:val="ListParagraph"/>
        <w:rPr>
          <w:rFonts w:ascii="Times New Roman" w:eastAsia="Times New Roman" w:hAnsi="Times New Roman" w:cs="Times New Roman"/>
          <w:lang w:val="en-GB"/>
        </w:rPr>
      </w:pPr>
    </w:p>
    <w:p w14:paraId="00933E14" w14:textId="2308C4F9" w:rsidR="00C019F4" w:rsidRDefault="00C019F4" w:rsidP="00C019F4">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rPr>
      </w:pPr>
      <w:r w:rsidRPr="00054E51">
        <w:rPr>
          <w:rFonts w:ascii="Times New Roman" w:eastAsia="Times New Roman" w:hAnsi="Times New Roman" w:cs="Times New Roman"/>
          <w:color w:val="000000" w:themeColor="text1"/>
        </w:rPr>
        <w:t>In accordance with Article 24 of Regulation (EC) No 767/2009, a Catalogue of feed materials was established by Commission Regulation (EU) No 68/2013</w:t>
      </w:r>
      <w:r w:rsidRPr="684B8E9D">
        <w:rPr>
          <w:rStyle w:val="FootnoteReference"/>
          <w:rFonts w:ascii="Times New Roman" w:eastAsia="Times New Roman" w:hAnsi="Times New Roman" w:cs="Times New Roman"/>
          <w:color w:val="000000" w:themeColor="text1"/>
        </w:rPr>
        <w:footnoteReference w:id="8"/>
      </w:r>
      <w:r w:rsidRPr="00054E51">
        <w:rPr>
          <w:rFonts w:ascii="Times New Roman" w:eastAsia="Times New Roman" w:hAnsi="Times New Roman" w:cs="Times New Roman"/>
          <w:color w:val="000000" w:themeColor="text1"/>
        </w:rPr>
        <w:t>. Pursuant to that Regulation,</w:t>
      </w:r>
      <w:r w:rsidR="00E47E1D">
        <w:rPr>
          <w:rFonts w:ascii="Times New Roman" w:eastAsia="Times New Roman" w:hAnsi="Times New Roman" w:cs="Times New Roman"/>
          <w:color w:val="000000" w:themeColor="text1"/>
        </w:rPr>
        <w:t xml:space="preserve"> </w:t>
      </w:r>
      <w:r w:rsidR="00E47E1D" w:rsidRPr="00E47E1D">
        <w:rPr>
          <w:rFonts w:ascii="Times New Roman" w:eastAsia="Times New Roman" w:hAnsi="Times New Roman" w:cs="Times New Roman"/>
          <w:color w:val="000000" w:themeColor="text1"/>
        </w:rPr>
        <w:t>the use of the Catalogue by feed business operators is voluntary</w:t>
      </w:r>
      <w:r w:rsidR="00E47E1D">
        <w:rPr>
          <w:rFonts w:ascii="Times New Roman" w:eastAsia="Times New Roman" w:hAnsi="Times New Roman" w:cs="Times New Roman"/>
          <w:color w:val="000000" w:themeColor="text1"/>
        </w:rPr>
        <w:t>, however</w:t>
      </w:r>
      <w:r w:rsidRPr="00054E51">
        <w:rPr>
          <w:rFonts w:ascii="Times New Roman" w:eastAsia="Times New Roman" w:hAnsi="Times New Roman" w:cs="Times New Roman"/>
          <w:color w:val="000000" w:themeColor="text1"/>
        </w:rPr>
        <w:t xml:space="preserve"> the name of a feed material listed in the Catalogue may be used only for a feed material complying with the requirements of the entry concerned. </w:t>
      </w:r>
      <w:r w:rsidR="006940A1">
        <w:rPr>
          <w:rFonts w:ascii="Times New Roman" w:eastAsia="Times New Roman" w:hAnsi="Times New Roman" w:cs="Times New Roman"/>
          <w:color w:val="000000" w:themeColor="text1"/>
        </w:rPr>
        <w:t xml:space="preserve">The only hemp derived feed materials currently listed in the Catalogue of feed materials are hemp seed, hemp expeller, hemp seed oil, hemp flour and hemp </w:t>
      </w:r>
      <w:proofErr w:type="spellStart"/>
      <w:r w:rsidR="006940A1">
        <w:rPr>
          <w:rFonts w:ascii="Times New Roman" w:eastAsia="Times New Roman" w:hAnsi="Times New Roman" w:cs="Times New Roman"/>
          <w:color w:val="000000" w:themeColor="text1"/>
        </w:rPr>
        <w:t>fibre</w:t>
      </w:r>
      <w:proofErr w:type="spellEnd"/>
      <w:r w:rsidR="006940A1">
        <w:rPr>
          <w:rFonts w:ascii="Times New Roman" w:eastAsia="Times New Roman" w:hAnsi="Times New Roman" w:cs="Times New Roman"/>
          <w:color w:val="000000" w:themeColor="text1"/>
        </w:rPr>
        <w:t xml:space="preserve">, which are derived from hemp seeds and stems and therefore considered safe for use in animal nutrition.  </w:t>
      </w:r>
    </w:p>
    <w:p w14:paraId="3D035713" w14:textId="77777777" w:rsidR="00C019F4" w:rsidRDefault="00C019F4" w:rsidP="009C0D12">
      <w:pPr>
        <w:pStyle w:val="ListParagraph"/>
        <w:spacing w:before="120" w:after="120" w:line="240" w:lineRule="auto"/>
        <w:ind w:left="840"/>
        <w:jc w:val="both"/>
        <w:rPr>
          <w:rFonts w:ascii="Times New Roman" w:eastAsia="Times New Roman" w:hAnsi="Times New Roman" w:cs="Times New Roman"/>
          <w:lang w:val="en-GB"/>
        </w:rPr>
      </w:pPr>
    </w:p>
    <w:p w14:paraId="5BA4F5AD" w14:textId="77777777" w:rsidR="00994DF2" w:rsidRPr="009C0D12" w:rsidRDefault="00994DF2" w:rsidP="009C0D12">
      <w:pPr>
        <w:pStyle w:val="ListParagraph"/>
        <w:rPr>
          <w:rFonts w:ascii="Times New Roman" w:eastAsia="Times New Roman" w:hAnsi="Times New Roman" w:cs="Times New Roman"/>
          <w:lang w:val="en-GB"/>
        </w:rPr>
      </w:pPr>
    </w:p>
    <w:p w14:paraId="66E8CDD0" w14:textId="51E2B189" w:rsidR="6DF5D62B" w:rsidRDefault="6DF5D62B" w:rsidP="00532823">
      <w:pPr>
        <w:pStyle w:val="ListParagraph"/>
        <w:spacing w:before="120" w:after="120" w:line="240" w:lineRule="auto"/>
        <w:ind w:left="840" w:hanging="480"/>
        <w:jc w:val="both"/>
        <w:rPr>
          <w:rFonts w:ascii="Times New Roman" w:eastAsia="Times New Roman" w:hAnsi="Times New Roman" w:cs="Times New Roman"/>
          <w:color w:val="000000" w:themeColor="text1"/>
          <w:lang w:val="en-GB"/>
        </w:rPr>
      </w:pPr>
    </w:p>
    <w:p w14:paraId="343A4833" w14:textId="3F268418" w:rsidR="78E183A8" w:rsidRPr="009C0D12" w:rsidRDefault="006940A1" w:rsidP="00DE3867">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lang w:val="en-IE"/>
        </w:rPr>
        <w:t xml:space="preserve">There are several notifications in the Rapid Alert System for Food and Feed (RASFF) related to the high levels of cannabidiol (CBD) in feed. The use of CBD in feed requires a pre-market authorisation of CBD as feed additive and currently CBD is not authorised as feed additive. These high levels of CBD </w:t>
      </w:r>
      <w:r w:rsidR="00DE3867">
        <w:rPr>
          <w:rFonts w:ascii="Times New Roman" w:eastAsia="Times New Roman" w:hAnsi="Times New Roman" w:cs="Times New Roman"/>
          <w:color w:val="000000" w:themeColor="text1"/>
          <w:lang w:val="en-IE"/>
        </w:rPr>
        <w:t xml:space="preserve">relate to the illegal use of CBD as </w:t>
      </w:r>
      <w:r w:rsidR="00DE3867" w:rsidRPr="009C0D12">
        <w:rPr>
          <w:rFonts w:ascii="Times New Roman" w:eastAsia="Times New Roman" w:hAnsi="Times New Roman" w:cs="Times New Roman"/>
          <w:color w:val="000000" w:themeColor="text1"/>
          <w:lang w:val="en-IE"/>
        </w:rPr>
        <w:t xml:space="preserve">a non-authorised feed additive. </w:t>
      </w:r>
      <w:r w:rsidR="00EA260E" w:rsidRPr="009C0D12">
        <w:rPr>
          <w:rFonts w:ascii="Times New Roman" w:eastAsia="Times New Roman" w:hAnsi="Times New Roman" w:cs="Times New Roman"/>
          <w:color w:val="000000" w:themeColor="text1"/>
          <w:lang w:val="en-IE"/>
        </w:rPr>
        <w:t xml:space="preserve">CBD </w:t>
      </w:r>
      <w:r w:rsidR="78E183A8" w:rsidRPr="009C0D12">
        <w:rPr>
          <w:rFonts w:ascii="Times New Roman" w:eastAsia="Times New Roman" w:hAnsi="Times New Roman" w:cs="Times New Roman"/>
          <w:color w:val="000000" w:themeColor="text1"/>
          <w:lang w:val="en-IE"/>
        </w:rPr>
        <w:t xml:space="preserve">occurs naturally in the different parts of the hemp plant, at varying concentrations. </w:t>
      </w:r>
      <w:proofErr w:type="gramStart"/>
      <w:r w:rsidR="78E183A8" w:rsidRPr="009C0D12">
        <w:rPr>
          <w:rFonts w:ascii="Times New Roman" w:eastAsia="Times New Roman" w:hAnsi="Times New Roman" w:cs="Times New Roman"/>
          <w:color w:val="000000" w:themeColor="text1"/>
          <w:lang w:val="en-IE"/>
        </w:rPr>
        <w:t>In order to</w:t>
      </w:r>
      <w:proofErr w:type="gramEnd"/>
      <w:r w:rsidR="78E183A8" w:rsidRPr="009C0D12">
        <w:rPr>
          <w:rFonts w:ascii="Times New Roman" w:eastAsia="Times New Roman" w:hAnsi="Times New Roman" w:cs="Times New Roman"/>
          <w:color w:val="000000" w:themeColor="text1"/>
          <w:lang w:val="en-IE"/>
        </w:rPr>
        <w:t xml:space="preserve"> avoid that cannabidiol-enriched </w:t>
      </w:r>
      <w:r w:rsidR="00EA260E" w:rsidRPr="009C0D12">
        <w:rPr>
          <w:rFonts w:ascii="Times New Roman" w:eastAsia="Times New Roman" w:hAnsi="Times New Roman" w:cs="Times New Roman"/>
          <w:color w:val="000000" w:themeColor="text1"/>
          <w:lang w:val="en-IE"/>
        </w:rPr>
        <w:t xml:space="preserve">feed materials derived from </w:t>
      </w:r>
      <w:r w:rsidR="78E183A8" w:rsidRPr="009C0D12">
        <w:rPr>
          <w:rFonts w:ascii="Times New Roman" w:eastAsia="Times New Roman" w:hAnsi="Times New Roman" w:cs="Times New Roman"/>
          <w:color w:val="000000" w:themeColor="text1"/>
          <w:lang w:val="en-IE"/>
        </w:rPr>
        <w:t xml:space="preserve">hemp </w:t>
      </w:r>
      <w:r w:rsidR="00DE3867" w:rsidRPr="009C0D12">
        <w:rPr>
          <w:rFonts w:ascii="Times New Roman" w:eastAsia="Times New Roman" w:hAnsi="Times New Roman" w:cs="Times New Roman"/>
          <w:color w:val="000000" w:themeColor="text1"/>
          <w:lang w:val="en-IE"/>
        </w:rPr>
        <w:t xml:space="preserve">related to the illegal use of CBD </w:t>
      </w:r>
      <w:r w:rsidR="78E183A8" w:rsidRPr="009C0D12">
        <w:rPr>
          <w:rFonts w:ascii="Times New Roman" w:eastAsia="Times New Roman" w:hAnsi="Times New Roman" w:cs="Times New Roman"/>
          <w:color w:val="000000" w:themeColor="text1"/>
          <w:lang w:val="en-IE"/>
        </w:rPr>
        <w:t xml:space="preserve">are placed on the market, it is appropriate </w:t>
      </w:r>
      <w:r w:rsidR="00DE3867">
        <w:rPr>
          <w:rFonts w:ascii="Times New Roman" w:eastAsia="Times New Roman" w:hAnsi="Times New Roman" w:cs="Times New Roman"/>
          <w:color w:val="000000" w:themeColor="text1"/>
          <w:lang w:val="en-IE"/>
        </w:rPr>
        <w:t xml:space="preserve">for </w:t>
      </w:r>
      <w:proofErr w:type="spellStart"/>
      <w:r w:rsidR="00DE3867">
        <w:rPr>
          <w:rFonts w:ascii="Times New Roman" w:eastAsia="Times New Roman" w:hAnsi="Times New Roman" w:cs="Times New Roman"/>
          <w:color w:val="000000" w:themeColor="text1"/>
          <w:lang w:val="en-IE"/>
        </w:rPr>
        <w:t>enforcment</w:t>
      </w:r>
      <w:proofErr w:type="spellEnd"/>
      <w:r w:rsidR="00DE3867">
        <w:rPr>
          <w:rFonts w:ascii="Times New Roman" w:eastAsia="Times New Roman" w:hAnsi="Times New Roman" w:cs="Times New Roman"/>
          <w:color w:val="000000" w:themeColor="text1"/>
          <w:lang w:val="en-IE"/>
        </w:rPr>
        <w:t xml:space="preserve"> purposes </w:t>
      </w:r>
      <w:r w:rsidR="78E183A8" w:rsidRPr="009C0D12">
        <w:rPr>
          <w:rFonts w:ascii="Times New Roman" w:eastAsia="Times New Roman" w:hAnsi="Times New Roman" w:cs="Times New Roman"/>
          <w:color w:val="000000" w:themeColor="text1"/>
          <w:lang w:val="en-IE"/>
        </w:rPr>
        <w:t xml:space="preserve">to establish a maximum content of </w:t>
      </w:r>
      <w:r w:rsidR="5F9DC139" w:rsidRPr="009C0D12">
        <w:rPr>
          <w:rFonts w:ascii="Times New Roman" w:eastAsia="Times New Roman" w:hAnsi="Times New Roman" w:cs="Times New Roman"/>
          <w:color w:val="000000" w:themeColor="text1"/>
          <w:lang w:val="en-IE"/>
        </w:rPr>
        <w:t xml:space="preserve">CBD </w:t>
      </w:r>
      <w:r w:rsidR="78E183A8" w:rsidRPr="009C0D12">
        <w:rPr>
          <w:rFonts w:ascii="Times New Roman" w:eastAsia="Times New Roman" w:hAnsi="Times New Roman" w:cs="Times New Roman"/>
          <w:color w:val="000000" w:themeColor="text1"/>
          <w:lang w:val="en-IE"/>
        </w:rPr>
        <w:t xml:space="preserve">which reflects the natural content of </w:t>
      </w:r>
      <w:r w:rsidR="424EAB07" w:rsidRPr="009C0D12">
        <w:rPr>
          <w:rFonts w:ascii="Times New Roman" w:eastAsia="Times New Roman" w:hAnsi="Times New Roman" w:cs="Times New Roman"/>
          <w:color w:val="000000" w:themeColor="text1"/>
          <w:lang w:val="en-IE"/>
        </w:rPr>
        <w:t xml:space="preserve">CBD </w:t>
      </w:r>
      <w:r w:rsidR="78E183A8" w:rsidRPr="009C0D12">
        <w:rPr>
          <w:rFonts w:ascii="Times New Roman" w:eastAsia="Times New Roman" w:hAnsi="Times New Roman" w:cs="Times New Roman"/>
          <w:color w:val="000000" w:themeColor="text1"/>
          <w:lang w:val="en-IE"/>
        </w:rPr>
        <w:t xml:space="preserve">in </w:t>
      </w:r>
      <w:r w:rsidR="00DE3867">
        <w:rPr>
          <w:rFonts w:ascii="Times New Roman" w:eastAsia="Times New Roman" w:hAnsi="Times New Roman" w:cs="Times New Roman"/>
          <w:color w:val="000000" w:themeColor="text1"/>
          <w:lang w:val="en-IE"/>
        </w:rPr>
        <w:t xml:space="preserve">the </w:t>
      </w:r>
      <w:r w:rsidR="78E183A8" w:rsidRPr="009C0D12">
        <w:rPr>
          <w:rFonts w:ascii="Times New Roman" w:eastAsia="Times New Roman" w:hAnsi="Times New Roman" w:cs="Times New Roman"/>
          <w:color w:val="000000" w:themeColor="text1"/>
          <w:lang w:val="en-IE"/>
        </w:rPr>
        <w:t>feed materials derived from hemp</w:t>
      </w:r>
      <w:r w:rsidR="00586D32" w:rsidRPr="009C0D12">
        <w:rPr>
          <w:rFonts w:ascii="Times New Roman" w:eastAsia="Times New Roman" w:hAnsi="Times New Roman" w:cs="Times New Roman"/>
          <w:color w:val="000000" w:themeColor="text1"/>
          <w:lang w:val="en-IE"/>
        </w:rPr>
        <w:t>, listed in Regulation (EU) No 68/2013</w:t>
      </w:r>
      <w:r w:rsidR="78E183A8" w:rsidRPr="009C0D12">
        <w:rPr>
          <w:rFonts w:ascii="Times New Roman" w:eastAsia="Times New Roman" w:hAnsi="Times New Roman" w:cs="Times New Roman"/>
          <w:color w:val="000000" w:themeColor="text1"/>
          <w:lang w:val="en-IE"/>
        </w:rPr>
        <w:t>.</w:t>
      </w:r>
    </w:p>
    <w:p w14:paraId="422B784C" w14:textId="77777777" w:rsidR="0027369C" w:rsidRPr="009C0D12" w:rsidRDefault="0027369C" w:rsidP="009C0D12">
      <w:pPr>
        <w:pStyle w:val="ListParagraph"/>
        <w:rPr>
          <w:rFonts w:ascii="Times New Roman" w:eastAsia="Times New Roman" w:hAnsi="Times New Roman" w:cs="Times New Roman"/>
          <w:color w:val="000000" w:themeColor="text1"/>
          <w:lang w:val="en-GB"/>
        </w:rPr>
      </w:pPr>
    </w:p>
    <w:p w14:paraId="5D9898D1" w14:textId="77777777" w:rsidR="0027369C" w:rsidRPr="009C0D12" w:rsidRDefault="0027369C" w:rsidP="00DE3867">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p>
    <w:p w14:paraId="11C1A0D5" w14:textId="1E0C8424" w:rsidR="00F9501C" w:rsidRPr="009C0D12" w:rsidRDefault="78E183A8" w:rsidP="009C0D12">
      <w:pPr>
        <w:pStyle w:val="ListParagraph"/>
        <w:spacing w:before="120" w:after="120" w:line="240" w:lineRule="auto"/>
        <w:ind w:left="840"/>
        <w:jc w:val="both"/>
        <w:rPr>
          <w:rFonts w:ascii="Times New Roman" w:eastAsia="Times New Roman" w:hAnsi="Times New Roman" w:cs="Times New Roman"/>
          <w:color w:val="000000" w:themeColor="text1"/>
          <w:lang w:val="en-GB"/>
        </w:rPr>
      </w:pPr>
      <w:r w:rsidRPr="009C0D12">
        <w:rPr>
          <w:rFonts w:ascii="Times New Roman" w:eastAsia="Times New Roman" w:hAnsi="Times New Roman" w:cs="Times New Roman"/>
          <w:color w:val="000000" w:themeColor="text1"/>
        </w:rPr>
        <w:t xml:space="preserve">In 2024, the </w:t>
      </w:r>
      <w:proofErr w:type="spellStart"/>
      <w:r w:rsidRPr="009C0D12">
        <w:rPr>
          <w:rFonts w:ascii="Times New Roman" w:eastAsia="Times New Roman" w:hAnsi="Times New Roman" w:cs="Times New Roman"/>
          <w:color w:val="000000" w:themeColor="text1"/>
        </w:rPr>
        <w:t>Agence</w:t>
      </w:r>
      <w:proofErr w:type="spellEnd"/>
      <w:r w:rsidRPr="009C0D12">
        <w:rPr>
          <w:rFonts w:ascii="Times New Roman" w:eastAsia="Times New Roman" w:hAnsi="Times New Roman" w:cs="Times New Roman"/>
          <w:color w:val="000000" w:themeColor="text1"/>
        </w:rPr>
        <w:t xml:space="preserve"> </w:t>
      </w:r>
      <w:proofErr w:type="spellStart"/>
      <w:r w:rsidRPr="009C0D12">
        <w:rPr>
          <w:rFonts w:ascii="Times New Roman" w:eastAsia="Times New Roman" w:hAnsi="Times New Roman" w:cs="Times New Roman"/>
          <w:color w:val="000000" w:themeColor="text1"/>
        </w:rPr>
        <w:t>nationale</w:t>
      </w:r>
      <w:proofErr w:type="spellEnd"/>
      <w:r w:rsidRPr="009C0D12">
        <w:rPr>
          <w:rFonts w:ascii="Times New Roman" w:eastAsia="Times New Roman" w:hAnsi="Times New Roman" w:cs="Times New Roman"/>
          <w:color w:val="000000" w:themeColor="text1"/>
        </w:rPr>
        <w:t xml:space="preserve"> de </w:t>
      </w:r>
      <w:proofErr w:type="spellStart"/>
      <w:r w:rsidRPr="009C0D12">
        <w:rPr>
          <w:rFonts w:ascii="Times New Roman" w:eastAsia="Times New Roman" w:hAnsi="Times New Roman" w:cs="Times New Roman"/>
          <w:color w:val="000000" w:themeColor="text1"/>
        </w:rPr>
        <w:t>sécurité</w:t>
      </w:r>
      <w:proofErr w:type="spellEnd"/>
      <w:r w:rsidRPr="009C0D12">
        <w:rPr>
          <w:rFonts w:ascii="Times New Roman" w:eastAsia="Times New Roman" w:hAnsi="Times New Roman" w:cs="Times New Roman"/>
          <w:color w:val="000000" w:themeColor="text1"/>
        </w:rPr>
        <w:t xml:space="preserve"> sanitaire de </w:t>
      </w:r>
      <w:proofErr w:type="spellStart"/>
      <w:r w:rsidRPr="009C0D12">
        <w:rPr>
          <w:rFonts w:ascii="Times New Roman" w:eastAsia="Times New Roman" w:hAnsi="Times New Roman" w:cs="Times New Roman"/>
          <w:color w:val="000000" w:themeColor="text1"/>
        </w:rPr>
        <w:t>l’alimentation</w:t>
      </w:r>
      <w:proofErr w:type="spellEnd"/>
      <w:r w:rsidRPr="009C0D12">
        <w:rPr>
          <w:rFonts w:ascii="Times New Roman" w:eastAsia="Times New Roman" w:hAnsi="Times New Roman" w:cs="Times New Roman"/>
          <w:color w:val="000000" w:themeColor="text1"/>
        </w:rPr>
        <w:t xml:space="preserve">, de </w:t>
      </w:r>
      <w:proofErr w:type="spellStart"/>
      <w:r w:rsidRPr="009C0D12">
        <w:rPr>
          <w:rFonts w:ascii="Times New Roman" w:eastAsia="Times New Roman" w:hAnsi="Times New Roman" w:cs="Times New Roman"/>
          <w:color w:val="000000" w:themeColor="text1"/>
        </w:rPr>
        <w:t>l’environnement</w:t>
      </w:r>
      <w:proofErr w:type="spellEnd"/>
      <w:r w:rsidRPr="009C0D12">
        <w:rPr>
          <w:rFonts w:ascii="Times New Roman" w:eastAsia="Times New Roman" w:hAnsi="Times New Roman" w:cs="Times New Roman"/>
          <w:color w:val="000000" w:themeColor="text1"/>
        </w:rPr>
        <w:t xml:space="preserve"> et du travail (ANSES) published an opinion</w:t>
      </w:r>
      <w:r w:rsidR="00173645">
        <w:rPr>
          <w:rStyle w:val="FootnoteReference"/>
          <w:rFonts w:ascii="Times New Roman" w:eastAsia="Times New Roman" w:hAnsi="Times New Roman" w:cs="Times New Roman"/>
          <w:color w:val="000000" w:themeColor="text1"/>
        </w:rPr>
        <w:footnoteReference w:id="9"/>
      </w:r>
      <w:r w:rsidRPr="009C0D12">
        <w:rPr>
          <w:rFonts w:ascii="Times New Roman" w:eastAsia="Times New Roman" w:hAnsi="Times New Roman" w:cs="Times New Roman"/>
          <w:color w:val="000000" w:themeColor="text1"/>
        </w:rPr>
        <w:t xml:space="preserve"> on the residual content of </w:t>
      </w:r>
      <w:r w:rsidR="00EA260E" w:rsidRPr="009C0D12">
        <w:rPr>
          <w:rFonts w:ascii="Times New Roman" w:eastAsia="Times New Roman" w:hAnsi="Times New Roman" w:cs="Times New Roman"/>
          <w:color w:val="000000" w:themeColor="text1"/>
        </w:rPr>
        <w:t xml:space="preserve">CBD </w:t>
      </w:r>
      <w:r w:rsidRPr="009C0D12">
        <w:rPr>
          <w:rFonts w:ascii="Times New Roman" w:eastAsia="Times New Roman" w:hAnsi="Times New Roman" w:cs="Times New Roman"/>
          <w:color w:val="000000" w:themeColor="text1"/>
        </w:rPr>
        <w:t xml:space="preserve">present in </w:t>
      </w:r>
      <w:r w:rsidRPr="009C0D12">
        <w:rPr>
          <w:rFonts w:ascii="Times New Roman" w:eastAsia="Times New Roman" w:hAnsi="Times New Roman" w:cs="Times New Roman"/>
          <w:color w:val="000000" w:themeColor="text1"/>
        </w:rPr>
        <w:lastRenderedPageBreak/>
        <w:t>hemp</w:t>
      </w:r>
      <w:r w:rsidR="616F9A5A" w:rsidRPr="009C0D12">
        <w:rPr>
          <w:rFonts w:ascii="Times New Roman" w:eastAsia="Times New Roman" w:hAnsi="Times New Roman" w:cs="Times New Roman"/>
          <w:color w:val="000000" w:themeColor="text1"/>
        </w:rPr>
        <w:t xml:space="preserve"> </w:t>
      </w:r>
      <w:r w:rsidR="007A424F" w:rsidRPr="009C0D12">
        <w:rPr>
          <w:rFonts w:ascii="Times New Roman" w:eastAsia="Times New Roman" w:hAnsi="Times New Roman" w:cs="Times New Roman"/>
          <w:color w:val="000000" w:themeColor="text1"/>
        </w:rPr>
        <w:t>seed-based</w:t>
      </w:r>
      <w:r w:rsidRPr="009C0D12">
        <w:rPr>
          <w:rFonts w:ascii="Times New Roman" w:eastAsia="Times New Roman" w:hAnsi="Times New Roman" w:cs="Times New Roman"/>
          <w:color w:val="000000" w:themeColor="text1"/>
        </w:rPr>
        <w:t xml:space="preserve"> food having a history of consumption</w:t>
      </w:r>
      <w:r w:rsidR="00FD7F8F" w:rsidRPr="009C0D12">
        <w:rPr>
          <w:rFonts w:ascii="Times New Roman" w:eastAsia="Times New Roman" w:hAnsi="Times New Roman" w:cs="Times New Roman"/>
          <w:color w:val="000000" w:themeColor="text1"/>
        </w:rPr>
        <w:t xml:space="preserve"> in </w:t>
      </w:r>
      <w:r w:rsidR="00173645" w:rsidRPr="009C0D12">
        <w:rPr>
          <w:rFonts w:ascii="Times New Roman" w:eastAsia="Times New Roman" w:hAnsi="Times New Roman" w:cs="Times New Roman"/>
          <w:color w:val="000000" w:themeColor="text1"/>
        </w:rPr>
        <w:t>Europe</w:t>
      </w:r>
      <w:r w:rsidRPr="009C0D12">
        <w:rPr>
          <w:rFonts w:ascii="Times New Roman" w:eastAsia="Times New Roman" w:hAnsi="Times New Roman" w:cs="Times New Roman"/>
          <w:color w:val="000000" w:themeColor="text1"/>
        </w:rPr>
        <w:t xml:space="preserve">. </w:t>
      </w:r>
      <w:r w:rsidR="009B7EC4" w:rsidRPr="009C0D12">
        <w:rPr>
          <w:rFonts w:ascii="Times New Roman" w:eastAsia="Times New Roman" w:hAnsi="Times New Roman" w:cs="Times New Roman"/>
          <w:color w:val="000000" w:themeColor="text1"/>
        </w:rPr>
        <w:t xml:space="preserve">This opinion concludes that the highest level of unavoidable presence of CBD in hemp seeds identified in literature is 83 ppm. Considering a CBD concentration factor of approximately 2,5 when pressing hemp seeds to produce hemp seed oil, it is appropriate to prohibit the use of hemp seed oil with a CBD content of &gt; 210 ppm and of other feed materials derived from hemp with a CBD content of &gt; 83 ppm, </w:t>
      </w:r>
      <w:r w:rsidRPr="009C0D12">
        <w:rPr>
          <w:rFonts w:ascii="Times New Roman" w:eastAsia="Times New Roman" w:hAnsi="Times New Roman" w:cs="Times New Roman"/>
          <w:color w:val="000000" w:themeColor="text1"/>
          <w:lang w:val="en-GB"/>
        </w:rPr>
        <w:t xml:space="preserve">as </w:t>
      </w:r>
      <w:r w:rsidR="00DE3867" w:rsidRPr="009C0D12">
        <w:rPr>
          <w:rFonts w:ascii="Times New Roman" w:eastAsia="Times New Roman" w:hAnsi="Times New Roman" w:cs="Times New Roman"/>
          <w:color w:val="000000" w:themeColor="text1"/>
          <w:lang w:val="en-GB"/>
        </w:rPr>
        <w:t xml:space="preserve">higher levels </w:t>
      </w:r>
      <w:r w:rsidRPr="009C0D12">
        <w:rPr>
          <w:rFonts w:ascii="Times New Roman" w:eastAsia="Times New Roman" w:hAnsi="Times New Roman" w:cs="Times New Roman"/>
          <w:color w:val="000000" w:themeColor="text1"/>
        </w:rPr>
        <w:t xml:space="preserve"> </w:t>
      </w:r>
      <w:r w:rsidRPr="009C0D12">
        <w:rPr>
          <w:rFonts w:ascii="Times New Roman" w:eastAsia="Times New Roman" w:hAnsi="Times New Roman" w:cs="Times New Roman"/>
          <w:color w:val="000000" w:themeColor="text1"/>
          <w:lang w:val="en-GB"/>
        </w:rPr>
        <w:t xml:space="preserve">can only derive from a voluntary addition of </w:t>
      </w:r>
      <w:r w:rsidR="51A78C33" w:rsidRPr="009C0D12">
        <w:rPr>
          <w:rFonts w:ascii="Times New Roman" w:eastAsia="Times New Roman" w:hAnsi="Times New Roman" w:cs="Times New Roman"/>
          <w:color w:val="000000" w:themeColor="text1"/>
        </w:rPr>
        <w:t xml:space="preserve">CBD </w:t>
      </w:r>
      <w:r w:rsidRPr="009C0D12">
        <w:rPr>
          <w:rFonts w:ascii="Times New Roman" w:eastAsia="Times New Roman" w:hAnsi="Times New Roman" w:cs="Times New Roman"/>
          <w:color w:val="000000" w:themeColor="text1"/>
          <w:lang w:val="en-GB"/>
        </w:rPr>
        <w:t xml:space="preserve">and not from its </w:t>
      </w:r>
      <w:r w:rsidR="009F5A82" w:rsidRPr="009C0D12">
        <w:rPr>
          <w:rFonts w:ascii="Times New Roman" w:eastAsia="Times New Roman" w:hAnsi="Times New Roman" w:cs="Times New Roman"/>
          <w:color w:val="000000" w:themeColor="text1"/>
          <w:lang w:val="en-GB"/>
        </w:rPr>
        <w:t>presence due to unavoidable presence following contamination with other parts of the plant during harvesting. As stems are produced during the same harvesting process</w:t>
      </w:r>
      <w:r w:rsidR="00846F54">
        <w:rPr>
          <w:rFonts w:ascii="Times New Roman" w:eastAsia="Times New Roman" w:hAnsi="Times New Roman" w:cs="Times New Roman"/>
          <w:color w:val="000000" w:themeColor="text1"/>
          <w:lang w:val="en-GB"/>
        </w:rPr>
        <w:t xml:space="preserve"> and </w:t>
      </w:r>
      <w:r w:rsidR="0097145B">
        <w:rPr>
          <w:rFonts w:ascii="Times New Roman" w:eastAsia="Times New Roman" w:hAnsi="Times New Roman" w:cs="Times New Roman"/>
          <w:color w:val="000000" w:themeColor="text1"/>
          <w:lang w:val="en-GB"/>
        </w:rPr>
        <w:t>are c</w:t>
      </w:r>
      <w:r w:rsidR="00846F54">
        <w:rPr>
          <w:rFonts w:ascii="Times New Roman" w:eastAsia="Times New Roman" w:hAnsi="Times New Roman" w:cs="Times New Roman"/>
          <w:color w:val="000000" w:themeColor="text1"/>
          <w:lang w:val="en-GB"/>
        </w:rPr>
        <w:t>ontaminated with other parts of the hemp plant in the same way as hemp seeds</w:t>
      </w:r>
      <w:r w:rsidR="009F5A82" w:rsidRPr="009C0D12">
        <w:rPr>
          <w:rFonts w:ascii="Times New Roman" w:eastAsia="Times New Roman" w:hAnsi="Times New Roman" w:cs="Times New Roman"/>
          <w:color w:val="000000" w:themeColor="text1"/>
          <w:lang w:val="en-GB"/>
        </w:rPr>
        <w:t xml:space="preserve">, this </w:t>
      </w:r>
      <w:r w:rsidR="00846F54">
        <w:rPr>
          <w:rFonts w:ascii="Times New Roman" w:eastAsia="Times New Roman" w:hAnsi="Times New Roman" w:cs="Times New Roman"/>
          <w:color w:val="000000" w:themeColor="text1"/>
          <w:lang w:val="en-GB"/>
        </w:rPr>
        <w:t xml:space="preserve">level of </w:t>
      </w:r>
      <w:r w:rsidR="009F5A82" w:rsidRPr="009C0D12">
        <w:rPr>
          <w:rFonts w:ascii="Times New Roman" w:eastAsia="Times New Roman" w:hAnsi="Times New Roman" w:cs="Times New Roman"/>
          <w:color w:val="000000" w:themeColor="text1"/>
          <w:lang w:val="en-GB"/>
        </w:rPr>
        <w:t xml:space="preserve">unavoidable presence of CBD </w:t>
      </w:r>
      <w:r w:rsidR="00846F54">
        <w:rPr>
          <w:rFonts w:ascii="Times New Roman" w:eastAsia="Times New Roman" w:hAnsi="Times New Roman" w:cs="Times New Roman"/>
          <w:color w:val="000000" w:themeColor="text1"/>
          <w:lang w:val="en-GB"/>
        </w:rPr>
        <w:t xml:space="preserve">should also be applicable </w:t>
      </w:r>
      <w:r w:rsidR="0097145B">
        <w:rPr>
          <w:rFonts w:ascii="Times New Roman" w:eastAsia="Times New Roman" w:hAnsi="Times New Roman" w:cs="Times New Roman"/>
          <w:color w:val="000000" w:themeColor="text1"/>
          <w:lang w:val="en-GB"/>
        </w:rPr>
        <w:t xml:space="preserve">to </w:t>
      </w:r>
      <w:proofErr w:type="spellStart"/>
      <w:r w:rsidR="00846F54">
        <w:rPr>
          <w:rFonts w:ascii="Times New Roman" w:eastAsia="Times New Roman" w:hAnsi="Times New Roman" w:cs="Times New Roman"/>
          <w:color w:val="000000" w:themeColor="text1"/>
          <w:lang w:val="en-GB"/>
        </w:rPr>
        <w:t>hemp</w:t>
      </w:r>
      <w:proofErr w:type="spellEnd"/>
      <w:r w:rsidR="00846F54">
        <w:rPr>
          <w:rFonts w:ascii="Times New Roman" w:eastAsia="Times New Roman" w:hAnsi="Times New Roman" w:cs="Times New Roman"/>
          <w:color w:val="000000" w:themeColor="text1"/>
          <w:lang w:val="en-GB"/>
        </w:rPr>
        <w:t xml:space="preserve"> feed materials derived from stems. </w:t>
      </w:r>
      <w:r w:rsidR="009F5A82" w:rsidRPr="009C0D12">
        <w:rPr>
          <w:rFonts w:ascii="Times New Roman" w:eastAsia="Times New Roman" w:hAnsi="Times New Roman" w:cs="Times New Roman"/>
          <w:color w:val="000000" w:themeColor="text1"/>
          <w:lang w:val="en-GB"/>
        </w:rPr>
        <w:t xml:space="preserve"> </w:t>
      </w:r>
    </w:p>
    <w:p w14:paraId="17B07294" w14:textId="66AF3578" w:rsidR="6DF5D62B" w:rsidRDefault="6DF5D62B" w:rsidP="00532823">
      <w:pPr>
        <w:pStyle w:val="ListParagraph"/>
        <w:spacing w:before="120" w:after="120" w:line="240" w:lineRule="auto"/>
        <w:ind w:left="840" w:hanging="480"/>
        <w:jc w:val="both"/>
        <w:rPr>
          <w:rFonts w:ascii="Times New Roman" w:eastAsia="Times New Roman" w:hAnsi="Times New Roman" w:cs="Times New Roman"/>
          <w:color w:val="000000" w:themeColor="text1"/>
          <w:lang w:val="en-GB"/>
        </w:rPr>
      </w:pPr>
    </w:p>
    <w:p w14:paraId="65E1383C" w14:textId="11F177E4" w:rsidR="42D4C307" w:rsidRDefault="42D4C307"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 xml:space="preserve"> </w:t>
      </w:r>
      <w:r w:rsidR="78E183A8" w:rsidRPr="6DF5D62B">
        <w:rPr>
          <w:rFonts w:ascii="Times New Roman" w:eastAsia="Times New Roman" w:hAnsi="Times New Roman" w:cs="Times New Roman"/>
          <w:color w:val="000000" w:themeColor="text1"/>
          <w:lang w:val="en-GB"/>
        </w:rPr>
        <w:t>Regulation (EC) No 767/2009 should therefore be amended accordingly.</w:t>
      </w:r>
    </w:p>
    <w:p w14:paraId="35830AFD" w14:textId="6C7DE7F0" w:rsidR="6DF5D62B" w:rsidRDefault="6DF5D62B" w:rsidP="00532823">
      <w:pPr>
        <w:pStyle w:val="ListParagraph"/>
        <w:spacing w:before="120" w:after="120" w:line="240" w:lineRule="auto"/>
        <w:ind w:left="840" w:hanging="480"/>
        <w:jc w:val="both"/>
        <w:rPr>
          <w:rFonts w:ascii="Times New Roman" w:eastAsia="Times New Roman" w:hAnsi="Times New Roman" w:cs="Times New Roman"/>
          <w:color w:val="000000" w:themeColor="text1"/>
          <w:lang w:val="en-GB"/>
        </w:rPr>
      </w:pPr>
    </w:p>
    <w:p w14:paraId="4A2D55B7" w14:textId="1F7B0DDC" w:rsidR="78E183A8" w:rsidRDefault="78E183A8" w:rsidP="00532823">
      <w:pPr>
        <w:pStyle w:val="ListParagraph"/>
        <w:numPr>
          <w:ilvl w:val="0"/>
          <w:numId w:val="12"/>
        </w:numPr>
        <w:spacing w:before="120" w:after="120" w:line="240" w:lineRule="auto"/>
        <w:ind w:left="840" w:hanging="480"/>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 xml:space="preserve"> The measures provided for in this Regulation are in accordance with the opinion of the Standing Committee on Plants, Animals, Food and Feed,</w:t>
      </w:r>
    </w:p>
    <w:p w14:paraId="11409116" w14:textId="0F245E10" w:rsidR="6DF5D62B" w:rsidRDefault="6DF5D62B" w:rsidP="6DF5D62B">
      <w:pPr>
        <w:spacing w:before="120" w:after="120" w:line="240" w:lineRule="auto"/>
        <w:jc w:val="both"/>
        <w:rPr>
          <w:rFonts w:ascii="Times New Roman" w:eastAsia="Times New Roman" w:hAnsi="Times New Roman" w:cs="Times New Roman"/>
          <w:lang w:val="en-GB"/>
        </w:rPr>
      </w:pPr>
    </w:p>
    <w:p w14:paraId="44F385FB" w14:textId="33C80672" w:rsidR="500C4AF8" w:rsidRDefault="500C4AF8" w:rsidP="6DF5D62B">
      <w:pPr>
        <w:pStyle w:val="Formuledadoption"/>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HAS ADOPTED THIS REGULATION:</w:t>
      </w:r>
    </w:p>
    <w:p w14:paraId="7FBB35F5" w14:textId="7C43065D" w:rsidR="500C4AF8" w:rsidRDefault="500C4AF8" w:rsidP="6DF5D62B">
      <w:pPr>
        <w:pStyle w:val="Titrearticle"/>
        <w:spacing w:after="0"/>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Article 1</w:t>
      </w:r>
    </w:p>
    <w:p w14:paraId="596EBE84" w14:textId="19328C44" w:rsidR="500C4AF8" w:rsidRDefault="500C4AF8" w:rsidP="6DF5D62B">
      <w:pPr>
        <w:pStyle w:val="Titrearticle"/>
        <w:spacing w:before="0"/>
        <w:rPr>
          <w:rFonts w:ascii="Times New Roman" w:eastAsia="Times New Roman" w:hAnsi="Times New Roman" w:cs="Times New Roman"/>
          <w:color w:val="000000" w:themeColor="text1"/>
        </w:rPr>
      </w:pPr>
      <w:r w:rsidRPr="6DF5D62B">
        <w:rPr>
          <w:rFonts w:ascii="Times New Roman" w:eastAsia="Times New Roman" w:hAnsi="Times New Roman" w:cs="Times New Roman"/>
          <w:b/>
          <w:bCs/>
          <w:i w:val="0"/>
          <w:iCs w:val="0"/>
          <w:color w:val="000000" w:themeColor="text1"/>
        </w:rPr>
        <w:t>Amendments to Regulation (EC) No 767/2009</w:t>
      </w:r>
    </w:p>
    <w:p w14:paraId="080AC15C" w14:textId="1561042D" w:rsidR="500C4AF8" w:rsidRDefault="500C4AF8" w:rsidP="6DF5D62B">
      <w:pPr>
        <w:pStyle w:val="ListParagraph"/>
        <w:numPr>
          <w:ilvl w:val="0"/>
          <w:numId w:val="1"/>
        </w:numPr>
        <w:spacing w:before="120" w:after="120" w:line="240" w:lineRule="auto"/>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Annex III to Regulation (EC) No 767/2009 is amended as follows:</w:t>
      </w:r>
    </w:p>
    <w:p w14:paraId="656976BF" w14:textId="3827C1B6" w:rsidR="500C4AF8" w:rsidRDefault="500C4AF8" w:rsidP="6DF5D62B">
      <w:pPr>
        <w:pStyle w:val="NumPar1"/>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In Chapter 1, the following point 9 is added:</w:t>
      </w:r>
    </w:p>
    <w:p w14:paraId="2EF2A5A6" w14:textId="655DC423" w:rsidR="00A07241" w:rsidRDefault="500C4AF8" w:rsidP="6DF5D62B">
      <w:pPr>
        <w:pStyle w:val="Text1"/>
        <w:rPr>
          <w:rFonts w:ascii="Times New Roman" w:eastAsia="Times New Roman" w:hAnsi="Times New Roman" w:cs="Times New Roman"/>
          <w:color w:val="000000" w:themeColor="text1"/>
          <w:lang w:val="en-US"/>
        </w:rPr>
      </w:pPr>
      <w:r w:rsidRPr="6DF5D62B">
        <w:rPr>
          <w:rFonts w:ascii="Times New Roman" w:eastAsia="Times New Roman" w:hAnsi="Times New Roman" w:cs="Times New Roman"/>
          <w:color w:val="000000" w:themeColor="text1"/>
          <w:lang w:val="en-US"/>
        </w:rPr>
        <w:t>‘9.</w:t>
      </w:r>
      <w:r>
        <w:tab/>
      </w:r>
      <w:r w:rsidRPr="6DF5D62B">
        <w:rPr>
          <w:rFonts w:ascii="Times New Roman" w:eastAsia="Times New Roman" w:hAnsi="Times New Roman" w:cs="Times New Roman"/>
          <w:color w:val="000000" w:themeColor="text1"/>
          <w:lang w:val="en-US"/>
        </w:rPr>
        <w:t>Any feed material</w:t>
      </w:r>
      <w:r w:rsidR="009E773D">
        <w:rPr>
          <w:rFonts w:ascii="Times New Roman" w:eastAsia="Times New Roman" w:hAnsi="Times New Roman" w:cs="Times New Roman"/>
          <w:color w:val="000000" w:themeColor="text1"/>
          <w:lang w:val="en-US"/>
        </w:rPr>
        <w:t xml:space="preserve"> </w:t>
      </w:r>
      <w:r w:rsidR="009E773D" w:rsidRPr="009E773D">
        <w:rPr>
          <w:rFonts w:ascii="Times New Roman" w:eastAsia="Times New Roman" w:hAnsi="Times New Roman" w:cs="Times New Roman"/>
          <w:color w:val="000000" w:themeColor="text1"/>
          <w:lang w:val="en-US"/>
        </w:rPr>
        <w:t xml:space="preserve">derived from </w:t>
      </w:r>
      <w:r w:rsidR="009E773D" w:rsidRPr="00EA260E">
        <w:rPr>
          <w:rFonts w:ascii="Times New Roman" w:eastAsia="Times New Roman" w:hAnsi="Times New Roman" w:cs="Times New Roman"/>
          <w:i/>
          <w:iCs/>
          <w:color w:val="000000" w:themeColor="text1"/>
          <w:lang w:val="en-US"/>
        </w:rPr>
        <w:t>Cannabis</w:t>
      </w:r>
      <w:r w:rsidR="009E773D" w:rsidRPr="009E773D">
        <w:rPr>
          <w:rFonts w:ascii="Times New Roman" w:eastAsia="Times New Roman" w:hAnsi="Times New Roman" w:cs="Times New Roman"/>
          <w:color w:val="000000" w:themeColor="text1"/>
          <w:lang w:val="en-US"/>
        </w:rPr>
        <w:t xml:space="preserve"> </w:t>
      </w:r>
      <w:proofErr w:type="spellStart"/>
      <w:r w:rsidR="009E773D" w:rsidRPr="009E773D">
        <w:rPr>
          <w:rFonts w:ascii="Times New Roman" w:eastAsia="Times New Roman" w:hAnsi="Times New Roman" w:cs="Times New Roman"/>
          <w:color w:val="000000" w:themeColor="text1"/>
          <w:lang w:val="en-US"/>
        </w:rPr>
        <w:t>sp</w:t>
      </w:r>
      <w:proofErr w:type="spellEnd"/>
      <w:r w:rsidR="009E773D">
        <w:rPr>
          <w:rFonts w:ascii="Times New Roman" w:eastAsia="Times New Roman" w:hAnsi="Times New Roman" w:cs="Times New Roman"/>
          <w:color w:val="000000" w:themeColor="text1"/>
          <w:lang w:val="en-US"/>
        </w:rPr>
        <w:t>,</w:t>
      </w:r>
      <w:r w:rsidR="009E773D" w:rsidRPr="009E773D">
        <w:t xml:space="preserve"> </w:t>
      </w:r>
      <w:r w:rsidR="009E773D" w:rsidRPr="009E773D">
        <w:rPr>
          <w:rFonts w:ascii="Times New Roman" w:eastAsia="Times New Roman" w:hAnsi="Times New Roman" w:cs="Times New Roman"/>
          <w:color w:val="000000" w:themeColor="text1"/>
          <w:lang w:val="en-US"/>
        </w:rPr>
        <w:t>other than</w:t>
      </w:r>
      <w:r w:rsidR="00933849">
        <w:rPr>
          <w:rFonts w:ascii="Times New Roman" w:eastAsia="Times New Roman" w:hAnsi="Times New Roman" w:cs="Times New Roman"/>
          <w:color w:val="000000" w:themeColor="text1"/>
          <w:lang w:val="en-US"/>
        </w:rPr>
        <w:t xml:space="preserve"> the following feed materials, as defined in Regulation (EU) No 68/2013:</w:t>
      </w:r>
      <w:r w:rsidR="009E773D" w:rsidRPr="009E773D">
        <w:rPr>
          <w:rFonts w:ascii="Times New Roman" w:eastAsia="Times New Roman" w:hAnsi="Times New Roman" w:cs="Times New Roman"/>
          <w:color w:val="000000" w:themeColor="text1"/>
          <w:lang w:val="en-US"/>
        </w:rPr>
        <w:t xml:space="preserve"> </w:t>
      </w:r>
    </w:p>
    <w:p w14:paraId="25404124" w14:textId="2FBB8C3C" w:rsidR="00933849" w:rsidRDefault="00933849" w:rsidP="009C0D12">
      <w:pPr>
        <w:pStyle w:val="Text1"/>
        <w:numPr>
          <w:ilvl w:val="0"/>
          <w:numId w:val="13"/>
        </w:num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t xml:space="preserve"> - hemp seed</w:t>
      </w:r>
    </w:p>
    <w:p w14:paraId="298B73D6" w14:textId="1537B18D" w:rsidR="00933849" w:rsidRDefault="00933849" w:rsidP="00933849">
      <w:pPr>
        <w:pStyle w:val="Text1"/>
        <w:numPr>
          <w:ilvl w:val="0"/>
          <w:numId w:val="13"/>
        </w:num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t>- hemp expeller</w:t>
      </w:r>
    </w:p>
    <w:p w14:paraId="6BF1E252" w14:textId="580FF23F" w:rsidR="00933849" w:rsidRDefault="00933849" w:rsidP="00933849">
      <w:pPr>
        <w:pStyle w:val="Text1"/>
        <w:numPr>
          <w:ilvl w:val="0"/>
          <w:numId w:val="13"/>
        </w:num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t>- hemp seed oil</w:t>
      </w:r>
    </w:p>
    <w:p w14:paraId="2FC635C7" w14:textId="42C3E352" w:rsidR="00933849" w:rsidRDefault="00933849" w:rsidP="00933849">
      <w:pPr>
        <w:pStyle w:val="Text1"/>
        <w:numPr>
          <w:ilvl w:val="0"/>
          <w:numId w:val="13"/>
        </w:num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t>- hemp flour</w:t>
      </w:r>
    </w:p>
    <w:p w14:paraId="43B2753A" w14:textId="1248D103" w:rsidR="00933849" w:rsidRPr="009C0D12" w:rsidRDefault="00933849" w:rsidP="009C0D12">
      <w:pPr>
        <w:pStyle w:val="Text1"/>
        <w:numPr>
          <w:ilvl w:val="0"/>
          <w:numId w:val="13"/>
        </w:num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t xml:space="preserve">- </w:t>
      </w:r>
      <w:r w:rsidRPr="009C0D12">
        <w:rPr>
          <w:rFonts w:ascii="Times New Roman" w:eastAsia="Times New Roman" w:hAnsi="Times New Roman" w:cs="Times New Roman"/>
          <w:color w:val="000000" w:themeColor="text1"/>
          <w:lang w:val="en-US"/>
        </w:rPr>
        <w:t xml:space="preserve">hemp </w:t>
      </w:r>
      <w:proofErr w:type="spellStart"/>
      <w:r w:rsidRPr="009C0D12">
        <w:rPr>
          <w:rFonts w:ascii="Times New Roman" w:eastAsia="Times New Roman" w:hAnsi="Times New Roman" w:cs="Times New Roman"/>
          <w:color w:val="000000" w:themeColor="text1"/>
          <w:lang w:val="en-US"/>
        </w:rPr>
        <w:t>fibre</w:t>
      </w:r>
      <w:proofErr w:type="spellEnd"/>
    </w:p>
    <w:p w14:paraId="72F92105" w14:textId="622CE39E" w:rsidR="500C4AF8" w:rsidRDefault="00A07241" w:rsidP="6DF5D62B">
      <w:pPr>
        <w:pStyle w:val="Text1"/>
        <w:rPr>
          <w:rFonts w:ascii="Times New Roman" w:eastAsia="Times New Roman" w:hAnsi="Times New Roman" w:cs="Times New Roman"/>
          <w:color w:val="000000" w:themeColor="text1"/>
        </w:rPr>
      </w:pPr>
      <w:r w:rsidRPr="009C0D12">
        <w:rPr>
          <w:rFonts w:ascii="Times New Roman" w:eastAsia="Times New Roman" w:hAnsi="Times New Roman" w:cs="Times New Roman"/>
          <w:color w:val="000000" w:themeColor="text1"/>
          <w:lang w:val="en-US"/>
        </w:rPr>
        <w:t>10.</w:t>
      </w:r>
      <w:r w:rsidRPr="009C0D12">
        <w:rPr>
          <w:rFonts w:ascii="Times New Roman" w:eastAsia="Times New Roman" w:hAnsi="Times New Roman" w:cs="Times New Roman"/>
          <w:color w:val="000000" w:themeColor="text1"/>
          <w:lang w:val="en-US"/>
        </w:rPr>
        <w:tab/>
      </w:r>
      <w:r w:rsidR="009B7EC4" w:rsidRPr="009C0D12">
        <w:rPr>
          <w:rFonts w:ascii="Times New Roman" w:eastAsia="Times New Roman" w:hAnsi="Times New Roman" w:cs="Times New Roman"/>
          <w:color w:val="000000" w:themeColor="text1"/>
          <w:lang w:val="en-US"/>
        </w:rPr>
        <w:t xml:space="preserve">Hemp seed oil with a cannabidiol content &gt; 210 ppm, and any other feed material derived from Cannabis </w:t>
      </w:r>
      <w:proofErr w:type="spellStart"/>
      <w:r w:rsidR="009B7EC4" w:rsidRPr="009C0D12">
        <w:rPr>
          <w:rFonts w:ascii="Times New Roman" w:eastAsia="Times New Roman" w:hAnsi="Times New Roman" w:cs="Times New Roman"/>
          <w:color w:val="000000" w:themeColor="text1"/>
          <w:lang w:val="en-US"/>
        </w:rPr>
        <w:t>sp</w:t>
      </w:r>
      <w:proofErr w:type="spellEnd"/>
      <w:r w:rsidR="009B7EC4" w:rsidRPr="009C0D12">
        <w:rPr>
          <w:rFonts w:ascii="Times New Roman" w:eastAsia="Times New Roman" w:hAnsi="Times New Roman" w:cs="Times New Roman"/>
          <w:color w:val="000000" w:themeColor="text1"/>
          <w:lang w:val="en-US"/>
        </w:rPr>
        <w:t>, listed in Regulation (EU) No 68/2013, with a cannabidiol content &gt; 83 ppm.</w:t>
      </w:r>
      <w:r w:rsidR="007A424F" w:rsidRPr="009C0D12">
        <w:rPr>
          <w:rFonts w:ascii="Times New Roman" w:eastAsia="Times New Roman" w:hAnsi="Times New Roman" w:cs="Times New Roman"/>
          <w:color w:val="000000" w:themeColor="text1"/>
          <w:lang w:val="en-US"/>
        </w:rPr>
        <w:t>’</w:t>
      </w:r>
      <w:r w:rsidR="500C4AF8" w:rsidRPr="6DF5D62B">
        <w:rPr>
          <w:rFonts w:ascii="Times New Roman" w:eastAsia="Times New Roman" w:hAnsi="Times New Roman" w:cs="Times New Roman"/>
          <w:color w:val="000000" w:themeColor="text1"/>
          <w:lang w:val="en-US"/>
        </w:rPr>
        <w:t xml:space="preserve"> </w:t>
      </w:r>
    </w:p>
    <w:p w14:paraId="58D50B65" w14:textId="2AA4D8F3" w:rsidR="009E773D" w:rsidRDefault="500C4AF8" w:rsidP="00EA260E">
      <w:pPr>
        <w:pStyle w:val="Text1"/>
        <w:ind w:left="1417"/>
      </w:pPr>
      <w:r w:rsidRPr="6DF5D62B">
        <w:t xml:space="preserve">. </w:t>
      </w:r>
    </w:p>
    <w:p w14:paraId="17A395D3" w14:textId="4D32DA05" w:rsidR="69E5D4B8" w:rsidRDefault="69E5D4B8" w:rsidP="6DF5D62B">
      <w:pPr>
        <w:pStyle w:val="Titrearticle"/>
        <w:spacing w:after="0"/>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Article 2</w:t>
      </w:r>
    </w:p>
    <w:p w14:paraId="4F0C1892" w14:textId="5A9F1504" w:rsidR="69E5D4B8" w:rsidRDefault="69E5D4B8" w:rsidP="6DF5D62B">
      <w:pPr>
        <w:pStyle w:val="Titrearticle"/>
        <w:spacing w:before="0"/>
        <w:rPr>
          <w:rFonts w:ascii="Times New Roman" w:eastAsia="Times New Roman" w:hAnsi="Times New Roman" w:cs="Times New Roman"/>
          <w:color w:val="000000" w:themeColor="text1"/>
        </w:rPr>
      </w:pPr>
      <w:r w:rsidRPr="6DF5D62B">
        <w:rPr>
          <w:rFonts w:ascii="Times New Roman" w:eastAsia="Times New Roman" w:hAnsi="Times New Roman" w:cs="Times New Roman"/>
          <w:b/>
          <w:bCs/>
          <w:i w:val="0"/>
          <w:iCs w:val="0"/>
          <w:color w:val="000000" w:themeColor="text1"/>
        </w:rPr>
        <w:t>Entry into force</w:t>
      </w:r>
    </w:p>
    <w:p w14:paraId="02D71903" w14:textId="7234B341" w:rsidR="69E5D4B8" w:rsidRDefault="69E5D4B8" w:rsidP="6DF5D62B">
      <w:pPr>
        <w:spacing w:before="120" w:after="120" w:line="240" w:lineRule="auto"/>
        <w:jc w:val="both"/>
        <w:rPr>
          <w:rFonts w:ascii="Times New Roman" w:eastAsia="Times New Roman" w:hAnsi="Times New Roman" w:cs="Times New Roman"/>
          <w:color w:val="000000" w:themeColor="text1"/>
          <w:lang w:val="en-GB"/>
        </w:rPr>
      </w:pPr>
      <w:r w:rsidRPr="6DF5D62B">
        <w:rPr>
          <w:rFonts w:ascii="Times New Roman" w:eastAsia="Times New Roman" w:hAnsi="Times New Roman" w:cs="Times New Roman"/>
          <w:color w:val="000000" w:themeColor="text1"/>
          <w:lang w:val="en-GB"/>
        </w:rPr>
        <w:t xml:space="preserve">This Regulation shall enter into force on the twentieth day following that of its publication in the </w:t>
      </w:r>
      <w:r w:rsidRPr="6DF5D62B">
        <w:rPr>
          <w:rFonts w:ascii="Times New Roman" w:eastAsia="Times New Roman" w:hAnsi="Times New Roman" w:cs="Times New Roman"/>
          <w:i/>
          <w:iCs/>
          <w:color w:val="000000" w:themeColor="text1"/>
          <w:lang w:val="en-GB"/>
        </w:rPr>
        <w:t>Official Journal of the European Union.</w:t>
      </w:r>
    </w:p>
    <w:p w14:paraId="08064D3F" w14:textId="0659040A" w:rsidR="69E5D4B8" w:rsidRDefault="69E5D4B8" w:rsidP="6DF5D62B">
      <w:pPr>
        <w:pStyle w:val="Applicationdirecte"/>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lastRenderedPageBreak/>
        <w:t>This Regulation shall be binding in its entirety and directly applicable in all Member States.</w:t>
      </w:r>
    </w:p>
    <w:p w14:paraId="7D2C454D" w14:textId="3919C3F6" w:rsidR="69E5D4B8" w:rsidRDefault="69E5D4B8" w:rsidP="6DF5D62B">
      <w:pPr>
        <w:pStyle w:val="Fait"/>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Done at Brussels,</w:t>
      </w:r>
    </w:p>
    <w:p w14:paraId="44ED24C9" w14:textId="518A7988" w:rsidR="69E5D4B8" w:rsidRDefault="69E5D4B8" w:rsidP="6DF5D62B">
      <w:pPr>
        <w:pStyle w:val="Institutionquisigne"/>
        <w:ind w:left="4320" w:firstLine="720"/>
        <w:rPr>
          <w:rFonts w:ascii="Times New Roman" w:eastAsia="Times New Roman" w:hAnsi="Times New Roman" w:cs="Times New Roman"/>
          <w:color w:val="000000" w:themeColor="text1"/>
        </w:rPr>
      </w:pPr>
      <w:r w:rsidRPr="6DF5D62B">
        <w:rPr>
          <w:rFonts w:ascii="Times New Roman" w:eastAsia="Times New Roman" w:hAnsi="Times New Roman" w:cs="Times New Roman"/>
          <w:color w:val="000000" w:themeColor="text1"/>
        </w:rPr>
        <w:t>For the Commission</w:t>
      </w:r>
    </w:p>
    <w:p w14:paraId="4B3782B0" w14:textId="7AFC5F19" w:rsidR="69E5D4B8" w:rsidRPr="00566E50" w:rsidRDefault="69E5D4B8" w:rsidP="6DF5D62B">
      <w:pPr>
        <w:pStyle w:val="Personnequisigne"/>
        <w:ind w:left="4320" w:firstLine="720"/>
        <w:rPr>
          <w:rFonts w:ascii="Times New Roman" w:eastAsia="Times New Roman" w:hAnsi="Times New Roman" w:cs="Times New Roman"/>
          <w:color w:val="000000" w:themeColor="text1"/>
          <w:lang w:val="de-DE"/>
        </w:rPr>
      </w:pPr>
      <w:r w:rsidRPr="00566E50">
        <w:rPr>
          <w:rFonts w:ascii="Times New Roman" w:eastAsia="Times New Roman" w:hAnsi="Times New Roman" w:cs="Times New Roman"/>
          <w:color w:val="000000" w:themeColor="text1"/>
          <w:lang w:val="de-DE"/>
        </w:rPr>
        <w:t xml:space="preserve">The </w:t>
      </w:r>
      <w:proofErr w:type="spellStart"/>
      <w:r w:rsidRPr="00566E50">
        <w:rPr>
          <w:rFonts w:ascii="Times New Roman" w:eastAsia="Times New Roman" w:hAnsi="Times New Roman" w:cs="Times New Roman"/>
          <w:color w:val="000000" w:themeColor="text1"/>
          <w:lang w:val="de-DE"/>
        </w:rPr>
        <w:t>President</w:t>
      </w:r>
      <w:proofErr w:type="spellEnd"/>
      <w:r w:rsidRPr="00566E50">
        <w:rPr>
          <w:rFonts w:ascii="Times New Roman" w:eastAsia="Times New Roman" w:hAnsi="Times New Roman" w:cs="Times New Roman"/>
          <w:color w:val="000000" w:themeColor="text1"/>
          <w:lang w:val="de-DE"/>
        </w:rPr>
        <w:t xml:space="preserve"> </w:t>
      </w:r>
    </w:p>
    <w:p w14:paraId="58EB9FAD" w14:textId="5D450BE8" w:rsidR="69E5D4B8" w:rsidRPr="00566E50" w:rsidRDefault="69E5D4B8" w:rsidP="6DF5D62B">
      <w:pPr>
        <w:pStyle w:val="Personnequisigne"/>
        <w:ind w:left="4320" w:firstLine="720"/>
        <w:rPr>
          <w:rFonts w:ascii="Times New Roman" w:eastAsia="Times New Roman" w:hAnsi="Times New Roman" w:cs="Times New Roman"/>
          <w:color w:val="000000" w:themeColor="text1"/>
          <w:lang w:val="de-DE"/>
        </w:rPr>
      </w:pPr>
      <w:r w:rsidRPr="00566E50">
        <w:rPr>
          <w:rFonts w:ascii="Times New Roman" w:eastAsia="Times New Roman" w:hAnsi="Times New Roman" w:cs="Times New Roman"/>
          <w:i w:val="0"/>
          <w:iCs w:val="0"/>
          <w:color w:val="000000" w:themeColor="text1"/>
          <w:lang w:val="de-DE"/>
        </w:rPr>
        <w:t>Ursula VON DER LEYEN</w:t>
      </w:r>
    </w:p>
    <w:p w14:paraId="61119EF6" w14:textId="6A76996A" w:rsidR="6DF5D62B" w:rsidRPr="00566E50" w:rsidRDefault="6DF5D62B" w:rsidP="6DF5D62B">
      <w:pPr>
        <w:pStyle w:val="ListParagraph"/>
        <w:spacing w:before="120" w:after="120" w:line="240" w:lineRule="auto"/>
        <w:jc w:val="both"/>
        <w:rPr>
          <w:rFonts w:ascii="Times New Roman" w:eastAsia="Times New Roman" w:hAnsi="Times New Roman" w:cs="Times New Roman"/>
          <w:lang w:val="de-DE"/>
        </w:rPr>
      </w:pPr>
    </w:p>
    <w:sectPr w:rsidR="6DF5D62B" w:rsidRPr="00566E5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283EF" w14:textId="77777777" w:rsidR="001D4E6F" w:rsidRDefault="001D4E6F">
      <w:pPr>
        <w:spacing w:after="0" w:line="240" w:lineRule="auto"/>
      </w:pPr>
      <w:r>
        <w:separator/>
      </w:r>
    </w:p>
  </w:endnote>
  <w:endnote w:type="continuationSeparator" w:id="0">
    <w:p w14:paraId="53320B9B" w14:textId="77777777" w:rsidR="001D4E6F" w:rsidRDefault="001D4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DF5D62B" w14:paraId="19C46928" w14:textId="77777777" w:rsidTr="6DF5D62B">
      <w:trPr>
        <w:trHeight w:val="300"/>
      </w:trPr>
      <w:tc>
        <w:tcPr>
          <w:tcW w:w="3120" w:type="dxa"/>
        </w:tcPr>
        <w:p w14:paraId="02297492" w14:textId="5B3D9A91" w:rsidR="6DF5D62B" w:rsidRDefault="6DF5D62B" w:rsidP="6DF5D62B">
          <w:pPr>
            <w:pStyle w:val="Header"/>
            <w:ind w:left="-115"/>
          </w:pPr>
        </w:p>
      </w:tc>
      <w:tc>
        <w:tcPr>
          <w:tcW w:w="3120" w:type="dxa"/>
        </w:tcPr>
        <w:p w14:paraId="5909982B" w14:textId="23464EDA" w:rsidR="6DF5D62B" w:rsidRDefault="6DF5D62B" w:rsidP="6DF5D62B">
          <w:pPr>
            <w:pStyle w:val="Header"/>
            <w:jc w:val="center"/>
          </w:pPr>
        </w:p>
      </w:tc>
      <w:tc>
        <w:tcPr>
          <w:tcW w:w="3120" w:type="dxa"/>
        </w:tcPr>
        <w:p w14:paraId="3671186D" w14:textId="11F6790A" w:rsidR="6DF5D62B" w:rsidRDefault="6DF5D62B" w:rsidP="6DF5D62B">
          <w:pPr>
            <w:pStyle w:val="Header"/>
            <w:ind w:right="-115"/>
            <w:jc w:val="right"/>
          </w:pPr>
        </w:p>
      </w:tc>
    </w:tr>
  </w:tbl>
  <w:p w14:paraId="633592CD" w14:textId="6F49AB30" w:rsidR="6DF5D62B" w:rsidRDefault="6DF5D62B" w:rsidP="6DF5D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B58C3" w14:textId="77777777" w:rsidR="001D4E6F" w:rsidRDefault="001D4E6F">
      <w:pPr>
        <w:spacing w:after="0" w:line="240" w:lineRule="auto"/>
      </w:pPr>
      <w:r>
        <w:separator/>
      </w:r>
    </w:p>
  </w:footnote>
  <w:footnote w:type="continuationSeparator" w:id="0">
    <w:p w14:paraId="7B4A83B8" w14:textId="77777777" w:rsidR="001D4E6F" w:rsidRDefault="001D4E6F">
      <w:pPr>
        <w:spacing w:after="0" w:line="240" w:lineRule="auto"/>
      </w:pPr>
      <w:r>
        <w:continuationSeparator/>
      </w:r>
    </w:p>
  </w:footnote>
  <w:footnote w:id="1">
    <w:p w14:paraId="43F7BBFD" w14:textId="3D38D48A" w:rsidR="006D73C0" w:rsidRPr="00AE4227" w:rsidDel="00F9501C" w:rsidRDefault="006D73C0" w:rsidP="00813E0D">
      <w:pPr>
        <w:spacing w:after="0"/>
        <w:jc w:val="both"/>
        <w:rPr>
          <w:del w:id="0" w:author="ATZENI Tommaso (SANTE)" w:date="2025-04-08T17:00:00Z"/>
          <w:rFonts w:ascii="Times New Roman" w:hAnsi="Times New Roman" w:cs="Times New Roman"/>
          <w:sz w:val="20"/>
          <w:szCs w:val="20"/>
          <w:lang w:val="fr-BE"/>
          <w:rPrChange w:id="1" w:author="VERSTRAETE Frans (SANTE)" w:date="2025-07-29T08:09:00Z" w16du:dateUtc="2025-07-29T06:09:00Z">
            <w:rPr>
              <w:del w:id="2" w:author="ATZENI Tommaso (SANTE)" w:date="2025-04-08T17:00:00Z"/>
              <w:rFonts w:ascii="Times New Roman" w:hAnsi="Times New Roman" w:cs="Times New Roman"/>
              <w:sz w:val="20"/>
              <w:szCs w:val="20"/>
            </w:rPr>
          </w:rPrChange>
        </w:rPr>
      </w:pPr>
      <w:r w:rsidRPr="006D66BF">
        <w:rPr>
          <w:rStyle w:val="FootnoteReference"/>
          <w:rFonts w:ascii="Times New Roman" w:hAnsi="Times New Roman" w:cs="Times New Roman"/>
          <w:sz w:val="20"/>
          <w:szCs w:val="20"/>
        </w:rPr>
        <w:footnoteRef/>
      </w:r>
      <w:r w:rsidRPr="006D66BF">
        <w:rPr>
          <w:rFonts w:ascii="Times New Roman" w:hAnsi="Times New Roman" w:cs="Times New Roman"/>
          <w:sz w:val="20"/>
          <w:szCs w:val="20"/>
        </w:rPr>
        <w:t xml:space="preserve"> </w:t>
      </w:r>
      <w:r w:rsidRPr="005B24A5">
        <w:rPr>
          <w:rFonts w:ascii="Times New Roman" w:eastAsia="Times New Roman" w:hAnsi="Times New Roman" w:cs="Times New Roman"/>
          <w:sz w:val="20"/>
          <w:szCs w:val="20"/>
        </w:rPr>
        <w:t>EFSA Panel on Additives and Products or Substances used in Animal Feed (FEEDAP); Scientific Opinion on the safety of hemp (</w:t>
      </w:r>
      <w:r w:rsidRPr="005B24A5">
        <w:rPr>
          <w:rFonts w:ascii="Times New Roman" w:eastAsia="Times New Roman" w:hAnsi="Times New Roman" w:cs="Times New Roman"/>
          <w:i/>
          <w:iCs/>
          <w:sz w:val="20"/>
          <w:szCs w:val="20"/>
        </w:rPr>
        <w:t>Cannabis genus</w:t>
      </w:r>
      <w:r w:rsidRPr="005B24A5">
        <w:rPr>
          <w:rFonts w:ascii="Times New Roman" w:eastAsia="Times New Roman" w:hAnsi="Times New Roman" w:cs="Times New Roman"/>
          <w:sz w:val="20"/>
          <w:szCs w:val="20"/>
        </w:rPr>
        <w:t xml:space="preserve">) for use as animal feed. </w:t>
      </w:r>
      <w:r w:rsidRPr="009C0D12">
        <w:rPr>
          <w:rFonts w:ascii="Times New Roman" w:eastAsia="Times New Roman" w:hAnsi="Times New Roman" w:cs="Times New Roman"/>
          <w:sz w:val="20"/>
          <w:szCs w:val="20"/>
          <w:lang w:val="fr-BE"/>
        </w:rPr>
        <w:t xml:space="preserve">EFSA Journal </w:t>
      </w:r>
      <w:proofErr w:type="gramStart"/>
      <w:r w:rsidRPr="009C0D12">
        <w:rPr>
          <w:rFonts w:ascii="Times New Roman" w:eastAsia="Times New Roman" w:hAnsi="Times New Roman" w:cs="Times New Roman"/>
          <w:sz w:val="20"/>
          <w:szCs w:val="20"/>
          <w:lang w:val="fr-BE"/>
        </w:rPr>
        <w:t>2011;</w:t>
      </w:r>
      <w:proofErr w:type="gramEnd"/>
      <w:r w:rsidRPr="009C0D12">
        <w:rPr>
          <w:rFonts w:ascii="Times New Roman" w:eastAsia="Times New Roman" w:hAnsi="Times New Roman" w:cs="Times New Roman"/>
          <w:sz w:val="20"/>
          <w:szCs w:val="20"/>
          <w:lang w:val="fr-BE"/>
        </w:rPr>
        <w:t xml:space="preserve">9(3):2011. [41 pp.]  </w:t>
      </w:r>
      <w:proofErr w:type="gramStart"/>
      <w:r w:rsidRPr="009C0D12">
        <w:rPr>
          <w:rFonts w:ascii="Times New Roman" w:eastAsia="Times New Roman" w:hAnsi="Times New Roman" w:cs="Times New Roman"/>
          <w:sz w:val="20"/>
          <w:szCs w:val="20"/>
          <w:lang w:val="fr-BE"/>
        </w:rPr>
        <w:t>doi:10.2903/j.efsa</w:t>
      </w:r>
      <w:proofErr w:type="gramEnd"/>
      <w:r w:rsidRPr="009C0D12">
        <w:rPr>
          <w:rFonts w:ascii="Times New Roman" w:eastAsia="Times New Roman" w:hAnsi="Times New Roman" w:cs="Times New Roman"/>
          <w:sz w:val="20"/>
          <w:szCs w:val="20"/>
          <w:lang w:val="fr-BE"/>
        </w:rPr>
        <w:t>.2011.2011.</w:t>
      </w:r>
    </w:p>
  </w:footnote>
  <w:footnote w:id="2">
    <w:p w14:paraId="24177135" w14:textId="1E96E285" w:rsidR="00326F15" w:rsidRPr="009C0D12" w:rsidRDefault="00326F15">
      <w:pPr>
        <w:pStyle w:val="FootnoteText"/>
        <w:rPr>
          <w:rFonts w:ascii="Times New Roman" w:hAnsi="Times New Roman" w:cs="Times New Roman"/>
          <w:lang w:val="fr-BE"/>
        </w:rPr>
      </w:pPr>
      <w:r w:rsidRPr="009C0D12">
        <w:rPr>
          <w:rStyle w:val="FootnoteReference"/>
          <w:rFonts w:ascii="Times New Roman" w:hAnsi="Times New Roman" w:cs="Times New Roman"/>
        </w:rPr>
        <w:footnoteRef/>
      </w:r>
      <w:r w:rsidRPr="009C0D12">
        <w:rPr>
          <w:rFonts w:ascii="Times New Roman" w:hAnsi="Times New Roman" w:cs="Times New Roman"/>
          <w:lang w:val="fr-BE"/>
        </w:rPr>
        <w:t xml:space="preserve"> https://open.efsa.europa.eu/question/EFSA-Q-2013-00787</w:t>
      </w:r>
    </w:p>
  </w:footnote>
  <w:footnote w:id="3">
    <w:p w14:paraId="2BDC7CDF" w14:textId="15126F3D" w:rsidR="6DF5D62B" w:rsidRPr="009C0D12" w:rsidRDefault="6DF5D62B" w:rsidP="00813E0D">
      <w:pPr>
        <w:pStyle w:val="FootnoteText"/>
        <w:jc w:val="both"/>
        <w:rPr>
          <w:rFonts w:ascii="Times New Roman" w:hAnsi="Times New Roman" w:cs="Times New Roman"/>
          <w:lang w:val="en-IE"/>
        </w:rPr>
      </w:pPr>
      <w:r w:rsidRPr="006D66BF">
        <w:rPr>
          <w:rStyle w:val="FootnoteReference"/>
          <w:rFonts w:ascii="Times New Roman" w:hAnsi="Times New Roman" w:cs="Times New Roman"/>
        </w:rPr>
        <w:footnoteRef/>
      </w:r>
      <w:r w:rsidRPr="006D66BF">
        <w:rPr>
          <w:rFonts w:ascii="Times New Roman" w:hAnsi="Times New Roman" w:cs="Times New Roman"/>
        </w:rPr>
        <w:t xml:space="preserve"> </w:t>
      </w:r>
      <w:r w:rsidRPr="006D66BF">
        <w:rPr>
          <w:rFonts w:ascii="Times New Roman" w:eastAsia="Times New Roman" w:hAnsi="Times New Roman" w:cs="Times New Roman"/>
          <w:lang w:val="en-GB"/>
        </w:rPr>
        <w:t xml:space="preserve">EFSA CONTAM Panel (EFSA Panel on Contaminants in the Food Chain), 2015. Scientific Opinion on the risks for human health related to the presence of tetrahydrocannabinol (THC) in milk and other food of animal origin. </w:t>
      </w:r>
      <w:r w:rsidRPr="009C0D12">
        <w:rPr>
          <w:rFonts w:ascii="Times New Roman" w:eastAsia="Times New Roman" w:hAnsi="Times New Roman" w:cs="Times New Roman"/>
          <w:lang w:val="en-IE"/>
        </w:rPr>
        <w:t xml:space="preserve">EFSA Journal 2015;13(6):4141, 125 pp. </w:t>
      </w:r>
      <w:proofErr w:type="gramStart"/>
      <w:r w:rsidRPr="009C0D12">
        <w:rPr>
          <w:rFonts w:ascii="Times New Roman" w:eastAsia="Times New Roman" w:hAnsi="Times New Roman" w:cs="Times New Roman"/>
          <w:lang w:val="en-IE"/>
        </w:rPr>
        <w:t>doi:10.2903/j.efsa</w:t>
      </w:r>
      <w:proofErr w:type="gramEnd"/>
      <w:r w:rsidRPr="009C0D12">
        <w:rPr>
          <w:rFonts w:ascii="Times New Roman" w:eastAsia="Times New Roman" w:hAnsi="Times New Roman" w:cs="Times New Roman"/>
          <w:lang w:val="en-IE"/>
        </w:rPr>
        <w:t>.2015.4141.</w:t>
      </w:r>
    </w:p>
  </w:footnote>
  <w:footnote w:id="4">
    <w:p w14:paraId="7C49D314" w14:textId="4F743AA1" w:rsidR="00AE4227" w:rsidRPr="009C0D12" w:rsidRDefault="00AE4227">
      <w:pPr>
        <w:pStyle w:val="FootnoteText"/>
        <w:rPr>
          <w:rFonts w:ascii="Times New Roman" w:hAnsi="Times New Roman" w:cs="Times New Roman"/>
          <w:lang w:val="en-IE"/>
        </w:rPr>
      </w:pPr>
      <w:r>
        <w:rPr>
          <w:rStyle w:val="FootnoteReference"/>
        </w:rPr>
        <w:footnoteRef/>
      </w:r>
      <w:r w:rsidRPr="009C0D12">
        <w:rPr>
          <w:lang w:val="en-IE"/>
        </w:rPr>
        <w:t xml:space="preserve"> </w:t>
      </w:r>
      <w:r w:rsidRPr="009C0D12">
        <w:rPr>
          <w:rFonts w:ascii="Times New Roman" w:hAnsi="Times New Roman" w:cs="Times New Roman"/>
          <w:lang w:val="en-IE"/>
        </w:rPr>
        <w:t xml:space="preserve">Commission Recommendation (EU) 2016/2115 of 1 December 2016 on the monitoring of the presence of Δ9-tetrahydrocannabinol, its precursors and other cannabinoids in food </w:t>
      </w:r>
      <w:r w:rsidRPr="009C0D12">
        <w:rPr>
          <w:rFonts w:ascii="Times New Roman" w:hAnsi="Times New Roman" w:cs="Times New Roman"/>
          <w:i/>
          <w:iCs/>
          <w:lang w:val="en-IE"/>
        </w:rPr>
        <w:t>OJ L 327, 2.12.2016, p. 103</w:t>
      </w:r>
      <w:r>
        <w:rPr>
          <w:rFonts w:ascii="Times New Roman" w:hAnsi="Times New Roman" w:cs="Times New Roman"/>
          <w:i/>
          <w:iCs/>
          <w:lang w:val="en-IE"/>
        </w:rPr>
        <w:t xml:space="preserve"> </w:t>
      </w:r>
      <w:r w:rsidRPr="009C0D12">
        <w:rPr>
          <w:rFonts w:ascii="Times New Roman" w:hAnsi="Times New Roman" w:cs="Times New Roman"/>
        </w:rPr>
        <w:t xml:space="preserve">ELI: </w:t>
      </w:r>
      <w:hyperlink r:id="rId1" w:tooltip="Gives access to this document through its ELI URI." w:history="1">
        <w:r w:rsidRPr="009C0D12">
          <w:rPr>
            <w:rFonts w:ascii="Times New Roman" w:hAnsi="Times New Roman" w:cs="Times New Roman"/>
            <w:color w:val="0000FF"/>
            <w:u w:val="single"/>
          </w:rPr>
          <w:t>http://data.europa.eu/eli/reco/2016/2115/oj</w:t>
        </w:r>
      </w:hyperlink>
      <w:r>
        <w:rPr>
          <w:rFonts w:ascii="Times New Roman" w:hAnsi="Times New Roman" w:cs="Times New Roman"/>
        </w:rPr>
        <w:t xml:space="preserve"> </w:t>
      </w:r>
    </w:p>
  </w:footnote>
  <w:footnote w:id="5">
    <w:p w14:paraId="37BC7731" w14:textId="00594C5E" w:rsidR="00F30A3D" w:rsidRPr="009C0D12" w:rsidRDefault="00F30A3D">
      <w:pPr>
        <w:pStyle w:val="FootnoteText"/>
        <w:rPr>
          <w:rFonts w:ascii="Times New Roman" w:hAnsi="Times New Roman" w:cs="Times New Roman"/>
          <w:lang w:val="fr-BE"/>
        </w:rPr>
      </w:pPr>
      <w:r w:rsidRPr="009C0D12">
        <w:rPr>
          <w:rStyle w:val="FootnoteReference"/>
          <w:rFonts w:ascii="Times New Roman" w:hAnsi="Times New Roman" w:cs="Times New Roman"/>
        </w:rPr>
        <w:footnoteRef/>
      </w:r>
      <w:r w:rsidRPr="009C0D12">
        <w:rPr>
          <w:rFonts w:ascii="Times New Roman" w:hAnsi="Times New Roman" w:cs="Times New Roman"/>
          <w:lang w:val="fr-BE"/>
        </w:rPr>
        <w:t xml:space="preserve"> EFSA Journal </w:t>
      </w:r>
      <w:proofErr w:type="gramStart"/>
      <w:r w:rsidRPr="009C0D12">
        <w:rPr>
          <w:rFonts w:ascii="Times New Roman" w:hAnsi="Times New Roman" w:cs="Times New Roman"/>
          <w:lang w:val="fr-BE"/>
        </w:rPr>
        <w:t>2020;</w:t>
      </w:r>
      <w:proofErr w:type="gramEnd"/>
      <w:r w:rsidRPr="009C0D12">
        <w:rPr>
          <w:rFonts w:ascii="Times New Roman" w:hAnsi="Times New Roman" w:cs="Times New Roman"/>
          <w:lang w:val="fr-BE"/>
        </w:rPr>
        <w:t>18(1):5953</w:t>
      </w:r>
      <w:r w:rsidR="00EA260E" w:rsidRPr="009C0D12">
        <w:rPr>
          <w:rFonts w:ascii="Times New Roman" w:hAnsi="Times New Roman" w:cs="Times New Roman"/>
          <w:lang w:val="fr-BE"/>
        </w:rPr>
        <w:t xml:space="preserve">. </w:t>
      </w:r>
      <w:proofErr w:type="spellStart"/>
      <w:proofErr w:type="gramStart"/>
      <w:r w:rsidR="00EA260E" w:rsidRPr="009C0D12">
        <w:rPr>
          <w:rFonts w:ascii="Times New Roman" w:hAnsi="Times New Roman" w:cs="Times New Roman"/>
          <w:lang w:val="fr-BE"/>
        </w:rPr>
        <w:t>doi</w:t>
      </w:r>
      <w:proofErr w:type="spellEnd"/>
      <w:r w:rsidR="00EA260E" w:rsidRPr="009C0D12">
        <w:rPr>
          <w:rFonts w:ascii="Times New Roman" w:hAnsi="Times New Roman" w:cs="Times New Roman"/>
          <w:lang w:val="fr-BE"/>
        </w:rPr>
        <w:t>:</w:t>
      </w:r>
      <w:proofErr w:type="gramEnd"/>
      <w:r w:rsidR="00EA260E" w:rsidRPr="009C0D12">
        <w:rPr>
          <w:rFonts w:ascii="Times New Roman" w:hAnsi="Times New Roman" w:cs="Times New Roman"/>
          <w:lang w:val="fr-BE"/>
        </w:rPr>
        <w:t xml:space="preserve"> 10.2903/j.efsa.2020.5953.</w:t>
      </w:r>
    </w:p>
  </w:footnote>
  <w:footnote w:id="6">
    <w:p w14:paraId="49C2BB73" w14:textId="77777777" w:rsidR="00B718DB" w:rsidRPr="006D66BF" w:rsidRDefault="00B718DB" w:rsidP="00813E0D">
      <w:pPr>
        <w:pStyle w:val="FootnoteText"/>
        <w:jc w:val="both"/>
        <w:rPr>
          <w:rFonts w:ascii="Times New Roman" w:hAnsi="Times New Roman" w:cs="Times New Roman"/>
        </w:rPr>
      </w:pPr>
      <w:r w:rsidRPr="00AE4227">
        <w:rPr>
          <w:rStyle w:val="FootnoteReference"/>
          <w:rFonts w:ascii="Times New Roman" w:hAnsi="Times New Roman" w:cs="Times New Roman"/>
        </w:rPr>
        <w:footnoteRef/>
      </w:r>
      <w:r w:rsidRPr="00AE4227">
        <w:rPr>
          <w:rFonts w:ascii="Times New Roman" w:hAnsi="Times New Roman" w:cs="Times New Roman"/>
          <w:lang w:val="nl-NL"/>
        </w:rPr>
        <w:t xml:space="preserve"> </w:t>
      </w:r>
      <w:r w:rsidRPr="00AE4227">
        <w:rPr>
          <w:rFonts w:ascii="Times New Roman" w:eastAsia="Times New Roman" w:hAnsi="Times New Roman" w:cs="Times New Roman"/>
          <w:lang w:val="nl-NL"/>
        </w:rPr>
        <w:t xml:space="preserve">Wagner, B., </w:t>
      </w:r>
      <w:proofErr w:type="spellStart"/>
      <w:r w:rsidRPr="00AE4227">
        <w:rPr>
          <w:rFonts w:ascii="Times New Roman" w:eastAsia="Times New Roman" w:hAnsi="Times New Roman" w:cs="Times New Roman"/>
          <w:lang w:val="nl-NL"/>
        </w:rPr>
        <w:t>Gerletti</w:t>
      </w:r>
      <w:proofErr w:type="spellEnd"/>
      <w:r w:rsidRPr="00AE4227">
        <w:rPr>
          <w:rFonts w:ascii="Times New Roman" w:eastAsia="Times New Roman" w:hAnsi="Times New Roman" w:cs="Times New Roman"/>
          <w:lang w:val="nl-NL"/>
        </w:rPr>
        <w:t xml:space="preserve">, P., </w:t>
      </w:r>
      <w:proofErr w:type="spellStart"/>
      <w:r w:rsidRPr="00AE4227">
        <w:rPr>
          <w:rFonts w:ascii="Times New Roman" w:eastAsia="Times New Roman" w:hAnsi="Times New Roman" w:cs="Times New Roman"/>
          <w:lang w:val="nl-NL"/>
        </w:rPr>
        <w:t>Fürst</w:t>
      </w:r>
      <w:proofErr w:type="spellEnd"/>
      <w:r w:rsidRPr="00AE4227">
        <w:rPr>
          <w:rFonts w:ascii="Times New Roman" w:eastAsia="Times New Roman" w:hAnsi="Times New Roman" w:cs="Times New Roman"/>
          <w:lang w:val="nl-NL"/>
        </w:rPr>
        <w:t xml:space="preserve">, P. et al. </w:t>
      </w:r>
      <w:r w:rsidRPr="00AE4227">
        <w:rPr>
          <w:rFonts w:ascii="Times New Roman" w:eastAsia="Times New Roman" w:hAnsi="Times New Roman" w:cs="Times New Roman"/>
          <w:lang w:val="en-GB"/>
        </w:rPr>
        <w:t>Transfer of cannabinoids into the</w:t>
      </w:r>
      <w:r w:rsidRPr="006D66BF">
        <w:rPr>
          <w:rFonts w:ascii="Times New Roman" w:eastAsia="Times New Roman" w:hAnsi="Times New Roman" w:cs="Times New Roman"/>
          <w:lang w:val="en-GB"/>
        </w:rPr>
        <w:t xml:space="preserve"> milk of dairy cows fed with industrial hemp could lead to Δ9-THC exposure that exceeds acute reference dose. Nat Food 3, 921–932 (2022). https://doi.org/10.1038/s43016-022-00623-7.  </w:t>
      </w:r>
    </w:p>
  </w:footnote>
  <w:footnote w:id="7">
    <w:p w14:paraId="270C3E8F" w14:textId="62D1D08E" w:rsidR="00994877" w:rsidRPr="009C0D12" w:rsidRDefault="00994877" w:rsidP="00994877">
      <w:pPr>
        <w:pStyle w:val="FootnoteText"/>
        <w:rPr>
          <w:rFonts w:ascii="Times New Roman" w:hAnsi="Times New Roman" w:cs="Times New Roman"/>
        </w:rPr>
      </w:pPr>
      <w:r w:rsidRPr="009C0D12">
        <w:rPr>
          <w:rStyle w:val="FootnoteReference"/>
          <w:rFonts w:ascii="Times New Roman" w:hAnsi="Times New Roman" w:cs="Times New Roman"/>
        </w:rPr>
        <w:footnoteRef/>
      </w:r>
      <w:r w:rsidRPr="009C0D12">
        <w:rPr>
          <w:rFonts w:ascii="Times New Roman" w:hAnsi="Times New Roman" w:cs="Times New Roman"/>
        </w:rPr>
        <w:t xml:space="preserve"> For</w:t>
      </w:r>
      <w:r>
        <w:rPr>
          <w:rFonts w:ascii="Times New Roman" w:hAnsi="Times New Roman" w:cs="Times New Roman"/>
        </w:rPr>
        <w:t xml:space="preserve"> </w:t>
      </w:r>
      <w:r w:rsidRPr="009C0D12">
        <w:rPr>
          <w:rFonts w:ascii="Times New Roman" w:hAnsi="Times New Roman" w:cs="Times New Roman"/>
        </w:rPr>
        <w:t>example</w:t>
      </w:r>
      <w:r>
        <w:rPr>
          <w:rFonts w:ascii="Times New Roman" w:hAnsi="Times New Roman" w:cs="Times New Roman"/>
        </w:rPr>
        <w:t xml:space="preserve">, the study </w:t>
      </w:r>
      <w:r w:rsidRPr="009C0D12">
        <w:rPr>
          <w:rFonts w:ascii="Times New Roman" w:hAnsi="Times New Roman" w:cs="Times New Roman"/>
          <w:lang w:val="en-IE"/>
        </w:rPr>
        <w:t>Nutrient concentrations, digestibility, and cannabinoid</w:t>
      </w:r>
      <w:r>
        <w:rPr>
          <w:rFonts w:ascii="Times New Roman" w:hAnsi="Times New Roman" w:cs="Times New Roman"/>
          <w:lang w:val="en-IE"/>
        </w:rPr>
        <w:t xml:space="preserve"> </w:t>
      </w:r>
      <w:r w:rsidRPr="009C0D12">
        <w:rPr>
          <w:rFonts w:ascii="Times New Roman" w:hAnsi="Times New Roman" w:cs="Times New Roman"/>
          <w:lang w:val="en-IE"/>
        </w:rPr>
        <w:t>concentrations of industrial hemp plant components</w:t>
      </w:r>
      <w:r>
        <w:rPr>
          <w:rFonts w:ascii="Times New Roman" w:hAnsi="Times New Roman" w:cs="Times New Roman"/>
          <w:lang w:val="en-IE"/>
        </w:rPr>
        <w:t xml:space="preserve">, published in </w:t>
      </w:r>
      <w:r w:rsidRPr="00994877">
        <w:rPr>
          <w:rFonts w:ascii="Times New Roman" w:hAnsi="Times New Roman" w:cs="Times New Roman"/>
          <w:lang w:val="en-IE"/>
        </w:rPr>
        <w:t>Applied Animal Science</w:t>
      </w:r>
      <w:r>
        <w:rPr>
          <w:rFonts w:ascii="Times New Roman" w:hAnsi="Times New Roman" w:cs="Times New Roman"/>
          <w:lang w:val="en-IE"/>
        </w:rPr>
        <w:t xml:space="preserve"> (2020</w:t>
      </w:r>
      <w:proofErr w:type="gramStart"/>
      <w:r>
        <w:rPr>
          <w:rFonts w:ascii="Times New Roman" w:hAnsi="Times New Roman" w:cs="Times New Roman"/>
          <w:lang w:val="en-IE"/>
        </w:rPr>
        <w:t xml:space="preserve">) </w:t>
      </w:r>
      <w:r w:rsidRPr="00994877">
        <w:rPr>
          <w:rFonts w:ascii="Times New Roman" w:hAnsi="Times New Roman" w:cs="Times New Roman"/>
          <w:lang w:val="en-IE"/>
        </w:rPr>
        <w:t xml:space="preserve"> 36</w:t>
      </w:r>
      <w:proofErr w:type="gramEnd"/>
      <w:r w:rsidRPr="00994877">
        <w:rPr>
          <w:rFonts w:ascii="Times New Roman" w:hAnsi="Times New Roman" w:cs="Times New Roman"/>
          <w:lang w:val="en-IE"/>
        </w:rPr>
        <w:t>:489–494</w:t>
      </w:r>
      <w:r>
        <w:rPr>
          <w:rFonts w:ascii="Times New Roman" w:hAnsi="Times New Roman" w:cs="Times New Roman"/>
          <w:lang w:val="en-IE"/>
        </w:rPr>
        <w:t xml:space="preserve">. Available at: </w:t>
      </w:r>
      <w:hyperlink r:id="rId2" w:history="1">
        <w:r w:rsidRPr="00572AB4">
          <w:rPr>
            <w:rStyle w:val="Hyperlink"/>
            <w:rFonts w:ascii="Times New Roman" w:hAnsi="Times New Roman" w:cs="Times New Roman"/>
            <w:lang w:val="en-IE"/>
          </w:rPr>
          <w:t>https://doi.org/10.15232/aas.2020-02018</w:t>
        </w:r>
      </w:hyperlink>
      <w:r>
        <w:rPr>
          <w:rFonts w:ascii="Times New Roman" w:hAnsi="Times New Roman" w:cs="Times New Roman"/>
          <w:lang w:val="en-IE"/>
        </w:rPr>
        <w:t xml:space="preserve"> </w:t>
      </w:r>
    </w:p>
  </w:footnote>
  <w:footnote w:id="8">
    <w:p w14:paraId="306DEE65" w14:textId="77777777" w:rsidR="00C019F4" w:rsidRPr="006D66BF" w:rsidRDefault="00C019F4" w:rsidP="00C019F4">
      <w:pPr>
        <w:pStyle w:val="FootnoteText"/>
        <w:jc w:val="both"/>
        <w:rPr>
          <w:rFonts w:ascii="Times New Roman" w:eastAsia="Times New Roman" w:hAnsi="Times New Roman" w:cs="Times New Roman"/>
          <w:lang w:val="en-GB"/>
        </w:rPr>
      </w:pPr>
      <w:r w:rsidRPr="006D66BF">
        <w:rPr>
          <w:rFonts w:ascii="Times New Roman" w:eastAsia="Times New Roman" w:hAnsi="Times New Roman" w:cs="Times New Roman"/>
          <w:vertAlign w:val="superscript"/>
          <w:lang w:val="en-GB"/>
        </w:rPr>
        <w:footnoteRef/>
      </w:r>
      <w:r w:rsidRPr="006D66BF">
        <w:rPr>
          <w:rFonts w:ascii="Times New Roman" w:eastAsia="Times New Roman" w:hAnsi="Times New Roman" w:cs="Times New Roman"/>
          <w:lang w:val="en-GB"/>
        </w:rPr>
        <w:t xml:space="preserve"> Commission Regulation (EU) No 68/2013 of 16 January 2013 on the Catalogue of feed materials (OJ L 29, 30.1.2013, p. 1, ELI: </w:t>
      </w:r>
      <w:hyperlink r:id="rId3">
        <w:r w:rsidRPr="006D66BF">
          <w:rPr>
            <w:rFonts w:ascii="Times New Roman" w:hAnsi="Times New Roman" w:cs="Times New Roman"/>
            <w:lang w:val="en-GB"/>
          </w:rPr>
          <w:t>http://data.europa.eu/eli/reg/2013/68/oj</w:t>
        </w:r>
      </w:hyperlink>
      <w:r w:rsidRPr="006D66BF">
        <w:rPr>
          <w:rFonts w:ascii="Times New Roman" w:eastAsia="Times New Roman" w:hAnsi="Times New Roman" w:cs="Times New Roman"/>
          <w:lang w:val="en-GB"/>
        </w:rPr>
        <w:t>).</w:t>
      </w:r>
    </w:p>
  </w:footnote>
  <w:footnote w:id="9">
    <w:p w14:paraId="3796B498" w14:textId="76EAAE71" w:rsidR="00173645" w:rsidRPr="009C0D12" w:rsidRDefault="00173645" w:rsidP="009C0D12">
      <w:pPr>
        <w:pStyle w:val="FootnoteText"/>
        <w:jc w:val="both"/>
        <w:rPr>
          <w:lang w:val="fr-BE"/>
        </w:rPr>
      </w:pPr>
      <w:r>
        <w:rPr>
          <w:rStyle w:val="FootnoteReference"/>
        </w:rPr>
        <w:footnoteRef/>
      </w:r>
      <w:r w:rsidRPr="009C0D12">
        <w:rPr>
          <w:lang w:val="fr-BE"/>
        </w:rPr>
        <w:t xml:space="preserve"> Anses. (2024). Avis relatif à la teneur résiduelle en </w:t>
      </w:r>
      <w:proofErr w:type="spellStart"/>
      <w:r w:rsidRPr="009C0D12">
        <w:rPr>
          <w:lang w:val="fr-BE"/>
        </w:rPr>
        <w:t>cannabidiol</w:t>
      </w:r>
      <w:proofErr w:type="spellEnd"/>
      <w:r w:rsidRPr="009C0D12">
        <w:rPr>
          <w:lang w:val="fr-BE"/>
        </w:rPr>
        <w:t xml:space="preserve"> présente dans les denrées alimentaires à base de chanvre bénéficiant d'un historique de consommation. (</w:t>
      </w:r>
      <w:proofErr w:type="gramStart"/>
      <w:r w:rsidRPr="009C0D12">
        <w:rPr>
          <w:lang w:val="fr-BE"/>
        </w:rPr>
        <w:t>saisine</w:t>
      </w:r>
      <w:proofErr w:type="gramEnd"/>
      <w:r w:rsidRPr="009C0D12">
        <w:rPr>
          <w:lang w:val="fr-BE"/>
        </w:rPr>
        <w:t xml:space="preserve"> 2024- SA-0040) – Partie 1 : les graines et produits dérivés</w:t>
      </w:r>
      <w:r>
        <w:rPr>
          <w:lang w:val="fr-BE"/>
        </w:rPr>
        <w:t xml:space="preserve">, </w:t>
      </w:r>
      <w:hyperlink r:id="rId4" w:history="1">
        <w:r w:rsidRPr="001666A7">
          <w:rPr>
            <w:rStyle w:val="Hyperlink"/>
            <w:lang w:val="fr-BE"/>
          </w:rPr>
          <w:t>https://www.anses.fr/sites/default/files/NUT2024SA0040.pdf</w:t>
        </w:r>
      </w:hyperlink>
      <w:r>
        <w:rPr>
          <w:lang w:val="fr-BE"/>
        </w:rPr>
        <w:t xml:space="preserve">; </w:t>
      </w:r>
      <w:r w:rsidRPr="009C0D12">
        <w:rPr>
          <w:lang w:val="fr-BE"/>
        </w:rPr>
        <w:t>Partie 2 : les feuilles pour infusion aqueuse. Maisons-Alfort : Anses, 10 p.</w:t>
      </w:r>
      <w:r>
        <w:rPr>
          <w:lang w:val="fr-BE"/>
        </w:rPr>
        <w:t xml:space="preserve"> </w:t>
      </w:r>
      <w:r w:rsidRPr="00173645">
        <w:rPr>
          <w:lang w:val="fr-BE"/>
        </w:rPr>
        <w:t>https://www.anses.fr/fr/system/files/NUT2024SA0040-2.pdf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DF5D62B" w14:paraId="7CE1CC4B" w14:textId="77777777" w:rsidTr="6DF5D62B">
      <w:trPr>
        <w:trHeight w:val="300"/>
      </w:trPr>
      <w:tc>
        <w:tcPr>
          <w:tcW w:w="3120" w:type="dxa"/>
        </w:tcPr>
        <w:p w14:paraId="77047B6C" w14:textId="2E5FF74C" w:rsidR="6DF5D62B" w:rsidRDefault="6DF5D62B" w:rsidP="6DF5D62B">
          <w:pPr>
            <w:pStyle w:val="Header"/>
            <w:ind w:left="-115"/>
          </w:pPr>
        </w:p>
      </w:tc>
      <w:tc>
        <w:tcPr>
          <w:tcW w:w="3120" w:type="dxa"/>
        </w:tcPr>
        <w:p w14:paraId="53EF2F91" w14:textId="4DFF9A56" w:rsidR="6DF5D62B" w:rsidRDefault="6DF5D62B" w:rsidP="6DF5D62B">
          <w:pPr>
            <w:pStyle w:val="Header"/>
            <w:jc w:val="center"/>
          </w:pPr>
        </w:p>
      </w:tc>
      <w:tc>
        <w:tcPr>
          <w:tcW w:w="3120" w:type="dxa"/>
        </w:tcPr>
        <w:p w14:paraId="4DF8726F" w14:textId="30AD9D94" w:rsidR="6DF5D62B" w:rsidRDefault="6DF5D62B" w:rsidP="6DF5D62B">
          <w:pPr>
            <w:pStyle w:val="Header"/>
            <w:ind w:right="-115"/>
            <w:jc w:val="right"/>
          </w:pPr>
        </w:p>
      </w:tc>
    </w:tr>
  </w:tbl>
  <w:p w14:paraId="454C7239" w14:textId="0C4FEC41" w:rsidR="6DF5D62B" w:rsidRDefault="6DF5D62B" w:rsidP="6DF5D62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7A77"/>
    <w:multiLevelType w:val="multilevel"/>
    <w:tmpl w:val="28E40E86"/>
    <w:lvl w:ilvl="0">
      <w:start w:val="2"/>
      <w:numFmt w:val="decimal"/>
      <w:lvlText w:val="%1."/>
      <w:lvlJc w:val="left"/>
      <w:pPr>
        <w:ind w:left="850" w:hanging="85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BD3993"/>
    <w:multiLevelType w:val="hybridMultilevel"/>
    <w:tmpl w:val="25C07FA2"/>
    <w:lvl w:ilvl="0" w:tplc="076036AA">
      <w:start w:val="1"/>
      <w:numFmt w:val="decimal"/>
      <w:lvlText w:val="%1."/>
      <w:lvlJc w:val="left"/>
      <w:pPr>
        <w:ind w:left="720" w:hanging="360"/>
      </w:pPr>
    </w:lvl>
    <w:lvl w:ilvl="1" w:tplc="680E3926">
      <w:start w:val="1"/>
      <w:numFmt w:val="lowerLetter"/>
      <w:lvlText w:val="%2."/>
      <w:lvlJc w:val="left"/>
      <w:pPr>
        <w:ind w:left="1440" w:hanging="360"/>
      </w:pPr>
    </w:lvl>
    <w:lvl w:ilvl="2" w:tplc="F9D872B4">
      <w:start w:val="1"/>
      <w:numFmt w:val="lowerRoman"/>
      <w:lvlText w:val="%3."/>
      <w:lvlJc w:val="right"/>
      <w:pPr>
        <w:ind w:left="2160" w:hanging="180"/>
      </w:pPr>
    </w:lvl>
    <w:lvl w:ilvl="3" w:tplc="F4340CD4">
      <w:start w:val="1"/>
      <w:numFmt w:val="decimal"/>
      <w:lvlText w:val="%4."/>
      <w:lvlJc w:val="left"/>
      <w:pPr>
        <w:ind w:left="2880" w:hanging="360"/>
      </w:pPr>
    </w:lvl>
    <w:lvl w:ilvl="4" w:tplc="904C2320">
      <w:start w:val="1"/>
      <w:numFmt w:val="lowerLetter"/>
      <w:lvlText w:val="%5."/>
      <w:lvlJc w:val="left"/>
      <w:pPr>
        <w:ind w:left="3600" w:hanging="360"/>
      </w:pPr>
    </w:lvl>
    <w:lvl w:ilvl="5" w:tplc="CCCAE01E">
      <w:start w:val="1"/>
      <w:numFmt w:val="lowerRoman"/>
      <w:lvlText w:val="%6."/>
      <w:lvlJc w:val="right"/>
      <w:pPr>
        <w:ind w:left="4320" w:hanging="180"/>
      </w:pPr>
    </w:lvl>
    <w:lvl w:ilvl="6" w:tplc="A4AE1144">
      <w:start w:val="1"/>
      <w:numFmt w:val="decimal"/>
      <w:lvlText w:val="%7."/>
      <w:lvlJc w:val="left"/>
      <w:pPr>
        <w:ind w:left="5040" w:hanging="360"/>
      </w:pPr>
    </w:lvl>
    <w:lvl w:ilvl="7" w:tplc="C6C870EE">
      <w:start w:val="1"/>
      <w:numFmt w:val="lowerLetter"/>
      <w:lvlText w:val="%8."/>
      <w:lvlJc w:val="left"/>
      <w:pPr>
        <w:ind w:left="5760" w:hanging="360"/>
      </w:pPr>
    </w:lvl>
    <w:lvl w:ilvl="8" w:tplc="C82AAEB8">
      <w:start w:val="1"/>
      <w:numFmt w:val="lowerRoman"/>
      <w:lvlText w:val="%9."/>
      <w:lvlJc w:val="right"/>
      <w:pPr>
        <w:ind w:left="6480" w:hanging="180"/>
      </w:pPr>
    </w:lvl>
  </w:abstractNum>
  <w:abstractNum w:abstractNumId="2" w15:restartNumberingAfterBreak="0">
    <w:nsid w:val="0DCBCD03"/>
    <w:multiLevelType w:val="hybridMultilevel"/>
    <w:tmpl w:val="DD98A0AC"/>
    <w:lvl w:ilvl="0" w:tplc="7374CA7A">
      <w:start w:val="1"/>
      <w:numFmt w:val="bullet"/>
      <w:lvlText w:val=""/>
      <w:lvlJc w:val="left"/>
      <w:pPr>
        <w:ind w:left="720" w:hanging="360"/>
      </w:pPr>
      <w:rPr>
        <w:rFonts w:ascii="Symbol" w:hAnsi="Symbol" w:hint="default"/>
      </w:rPr>
    </w:lvl>
    <w:lvl w:ilvl="1" w:tplc="224AE016">
      <w:start w:val="1"/>
      <w:numFmt w:val="bullet"/>
      <w:lvlText w:val="o"/>
      <w:lvlJc w:val="left"/>
      <w:pPr>
        <w:ind w:left="1440" w:hanging="360"/>
      </w:pPr>
      <w:rPr>
        <w:rFonts w:ascii="Courier New" w:hAnsi="Courier New" w:hint="default"/>
      </w:rPr>
    </w:lvl>
    <w:lvl w:ilvl="2" w:tplc="3F0E5FFA">
      <w:start w:val="1"/>
      <w:numFmt w:val="bullet"/>
      <w:lvlText w:val=""/>
      <w:lvlJc w:val="left"/>
      <w:pPr>
        <w:ind w:left="2160" w:hanging="360"/>
      </w:pPr>
      <w:rPr>
        <w:rFonts w:ascii="Wingdings" w:hAnsi="Wingdings" w:hint="default"/>
      </w:rPr>
    </w:lvl>
    <w:lvl w:ilvl="3" w:tplc="5394C490">
      <w:start w:val="1"/>
      <w:numFmt w:val="bullet"/>
      <w:lvlText w:val=""/>
      <w:lvlJc w:val="left"/>
      <w:pPr>
        <w:ind w:left="2880" w:hanging="360"/>
      </w:pPr>
      <w:rPr>
        <w:rFonts w:ascii="Symbol" w:hAnsi="Symbol" w:hint="default"/>
      </w:rPr>
    </w:lvl>
    <w:lvl w:ilvl="4" w:tplc="7146248A">
      <w:start w:val="1"/>
      <w:numFmt w:val="bullet"/>
      <w:lvlText w:val="o"/>
      <w:lvlJc w:val="left"/>
      <w:pPr>
        <w:ind w:left="3600" w:hanging="360"/>
      </w:pPr>
      <w:rPr>
        <w:rFonts w:ascii="Courier New" w:hAnsi="Courier New" w:hint="default"/>
      </w:rPr>
    </w:lvl>
    <w:lvl w:ilvl="5" w:tplc="042092D2">
      <w:start w:val="1"/>
      <w:numFmt w:val="bullet"/>
      <w:lvlText w:val=""/>
      <w:lvlJc w:val="left"/>
      <w:pPr>
        <w:ind w:left="4320" w:hanging="360"/>
      </w:pPr>
      <w:rPr>
        <w:rFonts w:ascii="Wingdings" w:hAnsi="Wingdings" w:hint="default"/>
      </w:rPr>
    </w:lvl>
    <w:lvl w:ilvl="6" w:tplc="0E32E346">
      <w:start w:val="1"/>
      <w:numFmt w:val="bullet"/>
      <w:lvlText w:val=""/>
      <w:lvlJc w:val="left"/>
      <w:pPr>
        <w:ind w:left="5040" w:hanging="360"/>
      </w:pPr>
      <w:rPr>
        <w:rFonts w:ascii="Symbol" w:hAnsi="Symbol" w:hint="default"/>
      </w:rPr>
    </w:lvl>
    <w:lvl w:ilvl="7" w:tplc="96967356">
      <w:start w:val="1"/>
      <w:numFmt w:val="bullet"/>
      <w:lvlText w:val="o"/>
      <w:lvlJc w:val="left"/>
      <w:pPr>
        <w:ind w:left="5760" w:hanging="360"/>
      </w:pPr>
      <w:rPr>
        <w:rFonts w:ascii="Courier New" w:hAnsi="Courier New" w:hint="default"/>
      </w:rPr>
    </w:lvl>
    <w:lvl w:ilvl="8" w:tplc="0C7EB412">
      <w:start w:val="1"/>
      <w:numFmt w:val="bullet"/>
      <w:lvlText w:val=""/>
      <w:lvlJc w:val="left"/>
      <w:pPr>
        <w:ind w:left="6480" w:hanging="360"/>
      </w:pPr>
      <w:rPr>
        <w:rFonts w:ascii="Wingdings" w:hAnsi="Wingdings" w:hint="default"/>
      </w:rPr>
    </w:lvl>
  </w:abstractNum>
  <w:abstractNum w:abstractNumId="3" w15:restartNumberingAfterBreak="0">
    <w:nsid w:val="24461A15"/>
    <w:multiLevelType w:val="hybridMultilevel"/>
    <w:tmpl w:val="032C06E6"/>
    <w:lvl w:ilvl="0" w:tplc="19A40D88">
      <w:start w:val="1"/>
      <w:numFmt w:val="decimal"/>
      <w:lvlText w:val="%1."/>
      <w:lvlJc w:val="left"/>
      <w:pPr>
        <w:ind w:left="720" w:hanging="360"/>
      </w:pPr>
    </w:lvl>
    <w:lvl w:ilvl="1" w:tplc="84D2F104">
      <w:start w:val="1"/>
      <w:numFmt w:val="lowerLetter"/>
      <w:lvlText w:val="%2."/>
      <w:lvlJc w:val="left"/>
      <w:pPr>
        <w:ind w:left="1440" w:hanging="360"/>
      </w:pPr>
    </w:lvl>
    <w:lvl w:ilvl="2" w:tplc="A82C1B3A">
      <w:start w:val="1"/>
      <w:numFmt w:val="lowerRoman"/>
      <w:lvlText w:val="%3."/>
      <w:lvlJc w:val="right"/>
      <w:pPr>
        <w:ind w:left="2160" w:hanging="180"/>
      </w:pPr>
    </w:lvl>
    <w:lvl w:ilvl="3" w:tplc="CB38AC5A">
      <w:start w:val="1"/>
      <w:numFmt w:val="decimal"/>
      <w:lvlText w:val="%4."/>
      <w:lvlJc w:val="left"/>
      <w:pPr>
        <w:ind w:left="2880" w:hanging="360"/>
      </w:pPr>
    </w:lvl>
    <w:lvl w:ilvl="4" w:tplc="A50A1540">
      <w:start w:val="1"/>
      <w:numFmt w:val="lowerLetter"/>
      <w:lvlText w:val="%5."/>
      <w:lvlJc w:val="left"/>
      <w:pPr>
        <w:ind w:left="3600" w:hanging="360"/>
      </w:pPr>
    </w:lvl>
    <w:lvl w:ilvl="5" w:tplc="9982A352">
      <w:start w:val="1"/>
      <w:numFmt w:val="lowerRoman"/>
      <w:lvlText w:val="%6."/>
      <w:lvlJc w:val="right"/>
      <w:pPr>
        <w:ind w:left="4320" w:hanging="180"/>
      </w:pPr>
    </w:lvl>
    <w:lvl w:ilvl="6" w:tplc="169EEFDA">
      <w:start w:val="1"/>
      <w:numFmt w:val="decimal"/>
      <w:lvlText w:val="%7."/>
      <w:lvlJc w:val="left"/>
      <w:pPr>
        <w:ind w:left="5040" w:hanging="360"/>
      </w:pPr>
    </w:lvl>
    <w:lvl w:ilvl="7" w:tplc="2AC63A9A">
      <w:start w:val="1"/>
      <w:numFmt w:val="lowerLetter"/>
      <w:lvlText w:val="%8."/>
      <w:lvlJc w:val="left"/>
      <w:pPr>
        <w:ind w:left="5760" w:hanging="360"/>
      </w:pPr>
    </w:lvl>
    <w:lvl w:ilvl="8" w:tplc="A9A81246">
      <w:start w:val="1"/>
      <w:numFmt w:val="lowerRoman"/>
      <w:lvlText w:val="%9."/>
      <w:lvlJc w:val="right"/>
      <w:pPr>
        <w:ind w:left="6480" w:hanging="180"/>
      </w:pPr>
    </w:lvl>
  </w:abstractNum>
  <w:abstractNum w:abstractNumId="4" w15:restartNumberingAfterBreak="0">
    <w:nsid w:val="348B7BEF"/>
    <w:multiLevelType w:val="hybridMultilevel"/>
    <w:tmpl w:val="969A12F4"/>
    <w:lvl w:ilvl="0" w:tplc="3BA8012E">
      <w:numFmt w:val="bullet"/>
      <w:lvlText w:val=""/>
      <w:lvlJc w:val="left"/>
      <w:pPr>
        <w:ind w:left="1210" w:hanging="360"/>
      </w:pPr>
      <w:rPr>
        <w:rFonts w:ascii="Times New Roman" w:eastAsia="Times New Roman" w:hAnsi="Times New Roman" w:cs="Times New Roman"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5" w15:restartNumberingAfterBreak="0">
    <w:nsid w:val="4E4DADA6"/>
    <w:multiLevelType w:val="hybridMultilevel"/>
    <w:tmpl w:val="4EEE60F8"/>
    <w:lvl w:ilvl="0" w:tplc="8F86B0E8">
      <w:start w:val="8"/>
      <w:numFmt w:val="decimal"/>
      <w:lvlText w:val="(%1)"/>
      <w:lvlJc w:val="left"/>
      <w:pPr>
        <w:ind w:left="720" w:hanging="360"/>
      </w:pPr>
      <w:rPr>
        <w:rFonts w:ascii="Segoe UI" w:hAnsi="Segoe UI" w:hint="default"/>
      </w:rPr>
    </w:lvl>
    <w:lvl w:ilvl="1" w:tplc="2532309C">
      <w:start w:val="1"/>
      <w:numFmt w:val="lowerLetter"/>
      <w:lvlText w:val="%2."/>
      <w:lvlJc w:val="left"/>
      <w:pPr>
        <w:ind w:left="1440" w:hanging="360"/>
      </w:pPr>
    </w:lvl>
    <w:lvl w:ilvl="2" w:tplc="1EEE03E0">
      <w:start w:val="1"/>
      <w:numFmt w:val="lowerRoman"/>
      <w:lvlText w:val="%3."/>
      <w:lvlJc w:val="right"/>
      <w:pPr>
        <w:ind w:left="2160" w:hanging="180"/>
      </w:pPr>
    </w:lvl>
    <w:lvl w:ilvl="3" w:tplc="01768260">
      <w:start w:val="1"/>
      <w:numFmt w:val="decimal"/>
      <w:lvlText w:val="%4."/>
      <w:lvlJc w:val="left"/>
      <w:pPr>
        <w:ind w:left="2880" w:hanging="360"/>
      </w:pPr>
    </w:lvl>
    <w:lvl w:ilvl="4" w:tplc="188E54EA">
      <w:start w:val="1"/>
      <w:numFmt w:val="lowerLetter"/>
      <w:lvlText w:val="%5."/>
      <w:lvlJc w:val="left"/>
      <w:pPr>
        <w:ind w:left="3600" w:hanging="360"/>
      </w:pPr>
    </w:lvl>
    <w:lvl w:ilvl="5" w:tplc="1F3A7A20">
      <w:start w:val="1"/>
      <w:numFmt w:val="lowerRoman"/>
      <w:lvlText w:val="%6."/>
      <w:lvlJc w:val="right"/>
      <w:pPr>
        <w:ind w:left="4320" w:hanging="180"/>
      </w:pPr>
    </w:lvl>
    <w:lvl w:ilvl="6" w:tplc="B55AE376">
      <w:start w:val="1"/>
      <w:numFmt w:val="decimal"/>
      <w:lvlText w:val="%7."/>
      <w:lvlJc w:val="left"/>
      <w:pPr>
        <w:ind w:left="5040" w:hanging="360"/>
      </w:pPr>
    </w:lvl>
    <w:lvl w:ilvl="7" w:tplc="AD8C439E">
      <w:start w:val="1"/>
      <w:numFmt w:val="lowerLetter"/>
      <w:lvlText w:val="%8."/>
      <w:lvlJc w:val="left"/>
      <w:pPr>
        <w:ind w:left="5760" w:hanging="360"/>
      </w:pPr>
    </w:lvl>
    <w:lvl w:ilvl="8" w:tplc="9852FD74">
      <w:start w:val="1"/>
      <w:numFmt w:val="lowerRoman"/>
      <w:lvlText w:val="%9."/>
      <w:lvlJc w:val="right"/>
      <w:pPr>
        <w:ind w:left="6480" w:hanging="180"/>
      </w:pPr>
    </w:lvl>
  </w:abstractNum>
  <w:abstractNum w:abstractNumId="6" w15:restartNumberingAfterBreak="0">
    <w:nsid w:val="61B31A87"/>
    <w:multiLevelType w:val="hybridMultilevel"/>
    <w:tmpl w:val="FE06CD88"/>
    <w:lvl w:ilvl="0" w:tplc="8884922C">
      <w:start w:val="1"/>
      <w:numFmt w:val="decimal"/>
      <w:lvlText w:val="%1."/>
      <w:lvlJc w:val="left"/>
      <w:pPr>
        <w:ind w:left="720" w:hanging="360"/>
      </w:pPr>
    </w:lvl>
    <w:lvl w:ilvl="1" w:tplc="069A9E16">
      <w:start w:val="1"/>
      <w:numFmt w:val="lowerLetter"/>
      <w:lvlText w:val="%2."/>
      <w:lvlJc w:val="left"/>
      <w:pPr>
        <w:ind w:left="1440" w:hanging="360"/>
      </w:pPr>
    </w:lvl>
    <w:lvl w:ilvl="2" w:tplc="2F84382E">
      <w:start w:val="1"/>
      <w:numFmt w:val="lowerRoman"/>
      <w:lvlText w:val="%3."/>
      <w:lvlJc w:val="right"/>
      <w:pPr>
        <w:ind w:left="2160" w:hanging="180"/>
      </w:pPr>
    </w:lvl>
    <w:lvl w:ilvl="3" w:tplc="87C88EA4">
      <w:start w:val="1"/>
      <w:numFmt w:val="decimal"/>
      <w:lvlText w:val="%4."/>
      <w:lvlJc w:val="left"/>
      <w:pPr>
        <w:ind w:left="2880" w:hanging="360"/>
      </w:pPr>
    </w:lvl>
    <w:lvl w:ilvl="4" w:tplc="D346D33A">
      <w:start w:val="1"/>
      <w:numFmt w:val="lowerLetter"/>
      <w:lvlText w:val="%5."/>
      <w:lvlJc w:val="left"/>
      <w:pPr>
        <w:ind w:left="3600" w:hanging="360"/>
      </w:pPr>
    </w:lvl>
    <w:lvl w:ilvl="5" w:tplc="E9EA7DAA">
      <w:start w:val="1"/>
      <w:numFmt w:val="lowerRoman"/>
      <w:lvlText w:val="%6."/>
      <w:lvlJc w:val="right"/>
      <w:pPr>
        <w:ind w:left="4320" w:hanging="180"/>
      </w:pPr>
    </w:lvl>
    <w:lvl w:ilvl="6" w:tplc="5A1A23FC">
      <w:start w:val="1"/>
      <w:numFmt w:val="decimal"/>
      <w:lvlText w:val="%7."/>
      <w:lvlJc w:val="left"/>
      <w:pPr>
        <w:ind w:left="5040" w:hanging="360"/>
      </w:pPr>
    </w:lvl>
    <w:lvl w:ilvl="7" w:tplc="CDE8F34C">
      <w:start w:val="1"/>
      <w:numFmt w:val="lowerLetter"/>
      <w:lvlText w:val="%8."/>
      <w:lvlJc w:val="left"/>
      <w:pPr>
        <w:ind w:left="5760" w:hanging="360"/>
      </w:pPr>
    </w:lvl>
    <w:lvl w:ilvl="8" w:tplc="379E1CC2">
      <w:start w:val="1"/>
      <w:numFmt w:val="lowerRoman"/>
      <w:lvlText w:val="%9."/>
      <w:lvlJc w:val="right"/>
      <w:pPr>
        <w:ind w:left="6480" w:hanging="180"/>
      </w:pPr>
    </w:lvl>
  </w:abstractNum>
  <w:abstractNum w:abstractNumId="7" w15:restartNumberingAfterBreak="0">
    <w:nsid w:val="62C514CA"/>
    <w:multiLevelType w:val="hybridMultilevel"/>
    <w:tmpl w:val="DAF80474"/>
    <w:lvl w:ilvl="0" w:tplc="179E4BFA">
      <w:start w:val="5"/>
      <w:numFmt w:val="decimal"/>
      <w:lvlText w:val="(%1)"/>
      <w:lvlJc w:val="left"/>
      <w:pPr>
        <w:ind w:left="720" w:hanging="360"/>
      </w:pPr>
      <w:rPr>
        <w:rFonts w:ascii="Segoe UI" w:hAnsi="Segoe UI" w:hint="default"/>
      </w:rPr>
    </w:lvl>
    <w:lvl w:ilvl="1" w:tplc="4C9EBDAC">
      <w:start w:val="1"/>
      <w:numFmt w:val="lowerLetter"/>
      <w:lvlText w:val="%2."/>
      <w:lvlJc w:val="left"/>
      <w:pPr>
        <w:ind w:left="1440" w:hanging="360"/>
      </w:pPr>
    </w:lvl>
    <w:lvl w:ilvl="2" w:tplc="1F3E044A">
      <w:start w:val="1"/>
      <w:numFmt w:val="lowerRoman"/>
      <w:lvlText w:val="%3."/>
      <w:lvlJc w:val="right"/>
      <w:pPr>
        <w:ind w:left="2160" w:hanging="180"/>
      </w:pPr>
    </w:lvl>
    <w:lvl w:ilvl="3" w:tplc="D5D4B89C">
      <w:start w:val="1"/>
      <w:numFmt w:val="decimal"/>
      <w:lvlText w:val="%4."/>
      <w:lvlJc w:val="left"/>
      <w:pPr>
        <w:ind w:left="2880" w:hanging="360"/>
      </w:pPr>
    </w:lvl>
    <w:lvl w:ilvl="4" w:tplc="AE30F160">
      <w:start w:val="1"/>
      <w:numFmt w:val="lowerLetter"/>
      <w:lvlText w:val="%5."/>
      <w:lvlJc w:val="left"/>
      <w:pPr>
        <w:ind w:left="3600" w:hanging="360"/>
      </w:pPr>
    </w:lvl>
    <w:lvl w:ilvl="5" w:tplc="8B76A146">
      <w:start w:val="1"/>
      <w:numFmt w:val="lowerRoman"/>
      <w:lvlText w:val="%6."/>
      <w:lvlJc w:val="right"/>
      <w:pPr>
        <w:ind w:left="4320" w:hanging="180"/>
      </w:pPr>
    </w:lvl>
    <w:lvl w:ilvl="6" w:tplc="6E46FD0A">
      <w:start w:val="1"/>
      <w:numFmt w:val="decimal"/>
      <w:lvlText w:val="%7."/>
      <w:lvlJc w:val="left"/>
      <w:pPr>
        <w:ind w:left="5040" w:hanging="360"/>
      </w:pPr>
    </w:lvl>
    <w:lvl w:ilvl="7" w:tplc="170C700E">
      <w:start w:val="1"/>
      <w:numFmt w:val="lowerLetter"/>
      <w:lvlText w:val="%8."/>
      <w:lvlJc w:val="left"/>
      <w:pPr>
        <w:ind w:left="5760" w:hanging="360"/>
      </w:pPr>
    </w:lvl>
    <w:lvl w:ilvl="8" w:tplc="4B4E7494">
      <w:start w:val="1"/>
      <w:numFmt w:val="lowerRoman"/>
      <w:lvlText w:val="%9."/>
      <w:lvlJc w:val="right"/>
      <w:pPr>
        <w:ind w:left="6480" w:hanging="180"/>
      </w:pPr>
    </w:lvl>
  </w:abstractNum>
  <w:abstractNum w:abstractNumId="8" w15:restartNumberingAfterBreak="0">
    <w:nsid w:val="63AB12A1"/>
    <w:multiLevelType w:val="multilevel"/>
    <w:tmpl w:val="996EA2AA"/>
    <w:lvl w:ilvl="0">
      <w:start w:val="1"/>
      <w:numFmt w:val="decimal"/>
      <w:lvlText w:val="%1."/>
      <w:lvlJc w:val="left"/>
      <w:pPr>
        <w:ind w:left="850" w:hanging="85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D11BE0"/>
    <w:multiLevelType w:val="hybridMultilevel"/>
    <w:tmpl w:val="5B24DAE8"/>
    <w:lvl w:ilvl="0" w:tplc="9B407940">
      <w:start w:val="1"/>
      <w:numFmt w:val="decimal"/>
      <w:lvlText w:val="(%1)"/>
      <w:lvlJc w:val="left"/>
      <w:pPr>
        <w:ind w:left="2487" w:hanging="360"/>
      </w:pPr>
      <w:rPr>
        <w:color w:val="auto"/>
      </w:rPr>
    </w:lvl>
    <w:lvl w:ilvl="1" w:tplc="DBF4C7A6">
      <w:start w:val="1"/>
      <w:numFmt w:val="lowerLetter"/>
      <w:lvlText w:val="%2."/>
      <w:lvlJc w:val="left"/>
      <w:pPr>
        <w:ind w:left="1440" w:hanging="360"/>
      </w:pPr>
    </w:lvl>
    <w:lvl w:ilvl="2" w:tplc="DBF006BA">
      <w:start w:val="1"/>
      <w:numFmt w:val="lowerRoman"/>
      <w:lvlText w:val="%3."/>
      <w:lvlJc w:val="right"/>
      <w:pPr>
        <w:ind w:left="2160" w:hanging="180"/>
      </w:pPr>
    </w:lvl>
    <w:lvl w:ilvl="3" w:tplc="647C7C80">
      <w:start w:val="1"/>
      <w:numFmt w:val="decimal"/>
      <w:lvlText w:val="%4."/>
      <w:lvlJc w:val="left"/>
      <w:pPr>
        <w:ind w:left="2880" w:hanging="360"/>
      </w:pPr>
    </w:lvl>
    <w:lvl w:ilvl="4" w:tplc="B0763F14">
      <w:start w:val="1"/>
      <w:numFmt w:val="lowerLetter"/>
      <w:lvlText w:val="%5."/>
      <w:lvlJc w:val="left"/>
      <w:pPr>
        <w:ind w:left="3600" w:hanging="360"/>
      </w:pPr>
    </w:lvl>
    <w:lvl w:ilvl="5" w:tplc="73AAC0F0">
      <w:start w:val="1"/>
      <w:numFmt w:val="lowerRoman"/>
      <w:lvlText w:val="%6."/>
      <w:lvlJc w:val="right"/>
      <w:pPr>
        <w:ind w:left="4320" w:hanging="180"/>
      </w:pPr>
    </w:lvl>
    <w:lvl w:ilvl="6" w:tplc="3754FC22">
      <w:start w:val="1"/>
      <w:numFmt w:val="decimal"/>
      <w:lvlText w:val="%7."/>
      <w:lvlJc w:val="left"/>
      <w:pPr>
        <w:ind w:left="5040" w:hanging="360"/>
      </w:pPr>
    </w:lvl>
    <w:lvl w:ilvl="7" w:tplc="6E0AD42E">
      <w:start w:val="1"/>
      <w:numFmt w:val="lowerLetter"/>
      <w:lvlText w:val="%8."/>
      <w:lvlJc w:val="left"/>
      <w:pPr>
        <w:ind w:left="5760" w:hanging="360"/>
      </w:pPr>
    </w:lvl>
    <w:lvl w:ilvl="8" w:tplc="8C30774A">
      <w:start w:val="1"/>
      <w:numFmt w:val="lowerRoman"/>
      <w:lvlText w:val="%9."/>
      <w:lvlJc w:val="right"/>
      <w:pPr>
        <w:ind w:left="6480" w:hanging="180"/>
      </w:pPr>
    </w:lvl>
  </w:abstractNum>
  <w:abstractNum w:abstractNumId="10" w15:restartNumberingAfterBreak="0">
    <w:nsid w:val="6B96F2A0"/>
    <w:multiLevelType w:val="hybridMultilevel"/>
    <w:tmpl w:val="A7C4B146"/>
    <w:lvl w:ilvl="0" w:tplc="58E26134">
      <w:start w:val="1"/>
      <w:numFmt w:val="decimal"/>
      <w:lvlText w:val="%1."/>
      <w:lvlJc w:val="left"/>
      <w:pPr>
        <w:ind w:left="720" w:hanging="360"/>
      </w:pPr>
    </w:lvl>
    <w:lvl w:ilvl="1" w:tplc="848A3DA2">
      <w:start w:val="1"/>
      <w:numFmt w:val="lowerLetter"/>
      <w:lvlText w:val="%2."/>
      <w:lvlJc w:val="left"/>
      <w:pPr>
        <w:ind w:left="1440" w:hanging="360"/>
      </w:pPr>
    </w:lvl>
    <w:lvl w:ilvl="2" w:tplc="E6B42424">
      <w:start w:val="1"/>
      <w:numFmt w:val="lowerRoman"/>
      <w:lvlText w:val="%3."/>
      <w:lvlJc w:val="right"/>
      <w:pPr>
        <w:ind w:left="2160" w:hanging="180"/>
      </w:pPr>
    </w:lvl>
    <w:lvl w:ilvl="3" w:tplc="C2B4F21E">
      <w:start w:val="1"/>
      <w:numFmt w:val="decimal"/>
      <w:lvlText w:val="%4."/>
      <w:lvlJc w:val="left"/>
      <w:pPr>
        <w:ind w:left="2880" w:hanging="360"/>
      </w:pPr>
    </w:lvl>
    <w:lvl w:ilvl="4" w:tplc="FC562E56">
      <w:start w:val="1"/>
      <w:numFmt w:val="lowerLetter"/>
      <w:lvlText w:val="%5."/>
      <w:lvlJc w:val="left"/>
      <w:pPr>
        <w:ind w:left="3600" w:hanging="360"/>
      </w:pPr>
    </w:lvl>
    <w:lvl w:ilvl="5" w:tplc="E788F4E4">
      <w:start w:val="1"/>
      <w:numFmt w:val="lowerRoman"/>
      <w:lvlText w:val="%6."/>
      <w:lvlJc w:val="right"/>
      <w:pPr>
        <w:ind w:left="4320" w:hanging="180"/>
      </w:pPr>
    </w:lvl>
    <w:lvl w:ilvl="6" w:tplc="804C8646">
      <w:start w:val="1"/>
      <w:numFmt w:val="decimal"/>
      <w:lvlText w:val="%7."/>
      <w:lvlJc w:val="left"/>
      <w:pPr>
        <w:ind w:left="5040" w:hanging="360"/>
      </w:pPr>
    </w:lvl>
    <w:lvl w:ilvl="7" w:tplc="ACA0F85E">
      <w:start w:val="1"/>
      <w:numFmt w:val="lowerLetter"/>
      <w:lvlText w:val="%8."/>
      <w:lvlJc w:val="left"/>
      <w:pPr>
        <w:ind w:left="5760" w:hanging="360"/>
      </w:pPr>
    </w:lvl>
    <w:lvl w:ilvl="8" w:tplc="EB1C295E">
      <w:start w:val="1"/>
      <w:numFmt w:val="lowerRoman"/>
      <w:lvlText w:val="%9."/>
      <w:lvlJc w:val="right"/>
      <w:pPr>
        <w:ind w:left="6480" w:hanging="180"/>
      </w:pPr>
    </w:lvl>
  </w:abstractNum>
  <w:abstractNum w:abstractNumId="11" w15:restartNumberingAfterBreak="0">
    <w:nsid w:val="70E16A79"/>
    <w:multiLevelType w:val="hybridMultilevel"/>
    <w:tmpl w:val="E764A73E"/>
    <w:lvl w:ilvl="0" w:tplc="668430F4">
      <w:start w:val="1"/>
      <w:numFmt w:val="decimal"/>
      <w:lvlText w:val="%1."/>
      <w:lvlJc w:val="left"/>
      <w:pPr>
        <w:ind w:left="720" w:hanging="360"/>
      </w:pPr>
    </w:lvl>
    <w:lvl w:ilvl="1" w:tplc="5B92623E">
      <w:start w:val="1"/>
      <w:numFmt w:val="lowerLetter"/>
      <w:lvlText w:val="%2."/>
      <w:lvlJc w:val="left"/>
      <w:pPr>
        <w:ind w:left="1440" w:hanging="360"/>
      </w:pPr>
    </w:lvl>
    <w:lvl w:ilvl="2" w:tplc="611E1DBC">
      <w:start w:val="1"/>
      <w:numFmt w:val="lowerRoman"/>
      <w:lvlText w:val="%3."/>
      <w:lvlJc w:val="right"/>
      <w:pPr>
        <w:ind w:left="2160" w:hanging="180"/>
      </w:pPr>
    </w:lvl>
    <w:lvl w:ilvl="3" w:tplc="22E29D9A">
      <w:start w:val="1"/>
      <w:numFmt w:val="decimal"/>
      <w:lvlText w:val="%4."/>
      <w:lvlJc w:val="left"/>
      <w:pPr>
        <w:ind w:left="2880" w:hanging="360"/>
      </w:pPr>
    </w:lvl>
    <w:lvl w:ilvl="4" w:tplc="A1E4458A">
      <w:start w:val="1"/>
      <w:numFmt w:val="lowerLetter"/>
      <w:lvlText w:val="%5."/>
      <w:lvlJc w:val="left"/>
      <w:pPr>
        <w:ind w:left="3600" w:hanging="360"/>
      </w:pPr>
    </w:lvl>
    <w:lvl w:ilvl="5" w:tplc="31A29512">
      <w:start w:val="1"/>
      <w:numFmt w:val="lowerRoman"/>
      <w:lvlText w:val="%6."/>
      <w:lvlJc w:val="right"/>
      <w:pPr>
        <w:ind w:left="4320" w:hanging="180"/>
      </w:pPr>
    </w:lvl>
    <w:lvl w:ilvl="6" w:tplc="69C88418">
      <w:start w:val="1"/>
      <w:numFmt w:val="decimal"/>
      <w:lvlText w:val="%7."/>
      <w:lvlJc w:val="left"/>
      <w:pPr>
        <w:ind w:left="5040" w:hanging="360"/>
      </w:pPr>
    </w:lvl>
    <w:lvl w:ilvl="7" w:tplc="1D209BDC">
      <w:start w:val="1"/>
      <w:numFmt w:val="lowerLetter"/>
      <w:lvlText w:val="%8."/>
      <w:lvlJc w:val="left"/>
      <w:pPr>
        <w:ind w:left="5760" w:hanging="360"/>
      </w:pPr>
    </w:lvl>
    <w:lvl w:ilvl="8" w:tplc="C5B6598C">
      <w:start w:val="1"/>
      <w:numFmt w:val="lowerRoman"/>
      <w:lvlText w:val="%9."/>
      <w:lvlJc w:val="right"/>
      <w:pPr>
        <w:ind w:left="6480" w:hanging="180"/>
      </w:pPr>
    </w:lvl>
  </w:abstractNum>
  <w:abstractNum w:abstractNumId="12" w15:restartNumberingAfterBreak="0">
    <w:nsid w:val="7507AF06"/>
    <w:multiLevelType w:val="hybridMultilevel"/>
    <w:tmpl w:val="4F168AF0"/>
    <w:lvl w:ilvl="0" w:tplc="AE30D66A">
      <w:start w:val="1"/>
      <w:numFmt w:val="bullet"/>
      <w:lvlText w:val=""/>
      <w:lvlJc w:val="left"/>
      <w:pPr>
        <w:ind w:left="720" w:hanging="360"/>
      </w:pPr>
      <w:rPr>
        <w:rFonts w:ascii="Symbol" w:hAnsi="Symbol" w:hint="default"/>
      </w:rPr>
    </w:lvl>
    <w:lvl w:ilvl="1" w:tplc="602E22E0">
      <w:start w:val="1"/>
      <w:numFmt w:val="bullet"/>
      <w:lvlText w:val="o"/>
      <w:lvlJc w:val="left"/>
      <w:pPr>
        <w:ind w:left="1440" w:hanging="360"/>
      </w:pPr>
      <w:rPr>
        <w:rFonts w:ascii="Courier New" w:hAnsi="Courier New" w:hint="default"/>
      </w:rPr>
    </w:lvl>
    <w:lvl w:ilvl="2" w:tplc="4A86690A">
      <w:start w:val="1"/>
      <w:numFmt w:val="bullet"/>
      <w:lvlText w:val=""/>
      <w:lvlJc w:val="left"/>
      <w:pPr>
        <w:ind w:left="2160" w:hanging="360"/>
      </w:pPr>
      <w:rPr>
        <w:rFonts w:ascii="Wingdings" w:hAnsi="Wingdings" w:hint="default"/>
      </w:rPr>
    </w:lvl>
    <w:lvl w:ilvl="3" w:tplc="0150D4AC">
      <w:start w:val="1"/>
      <w:numFmt w:val="bullet"/>
      <w:lvlText w:val=""/>
      <w:lvlJc w:val="left"/>
      <w:pPr>
        <w:ind w:left="2880" w:hanging="360"/>
      </w:pPr>
      <w:rPr>
        <w:rFonts w:ascii="Symbol" w:hAnsi="Symbol" w:hint="default"/>
      </w:rPr>
    </w:lvl>
    <w:lvl w:ilvl="4" w:tplc="7242E804">
      <w:start w:val="1"/>
      <w:numFmt w:val="bullet"/>
      <w:lvlText w:val="o"/>
      <w:lvlJc w:val="left"/>
      <w:pPr>
        <w:ind w:left="3600" w:hanging="360"/>
      </w:pPr>
      <w:rPr>
        <w:rFonts w:ascii="Courier New" w:hAnsi="Courier New" w:hint="default"/>
      </w:rPr>
    </w:lvl>
    <w:lvl w:ilvl="5" w:tplc="7B7CA4F0">
      <w:start w:val="1"/>
      <w:numFmt w:val="bullet"/>
      <w:lvlText w:val=""/>
      <w:lvlJc w:val="left"/>
      <w:pPr>
        <w:ind w:left="4320" w:hanging="360"/>
      </w:pPr>
      <w:rPr>
        <w:rFonts w:ascii="Wingdings" w:hAnsi="Wingdings" w:hint="default"/>
      </w:rPr>
    </w:lvl>
    <w:lvl w:ilvl="6" w:tplc="F68E6C8A">
      <w:start w:val="1"/>
      <w:numFmt w:val="bullet"/>
      <w:lvlText w:val=""/>
      <w:lvlJc w:val="left"/>
      <w:pPr>
        <w:ind w:left="5040" w:hanging="360"/>
      </w:pPr>
      <w:rPr>
        <w:rFonts w:ascii="Symbol" w:hAnsi="Symbol" w:hint="default"/>
      </w:rPr>
    </w:lvl>
    <w:lvl w:ilvl="7" w:tplc="64C2E10A">
      <w:start w:val="1"/>
      <w:numFmt w:val="bullet"/>
      <w:lvlText w:val="o"/>
      <w:lvlJc w:val="left"/>
      <w:pPr>
        <w:ind w:left="5760" w:hanging="360"/>
      </w:pPr>
      <w:rPr>
        <w:rFonts w:ascii="Courier New" w:hAnsi="Courier New" w:hint="default"/>
      </w:rPr>
    </w:lvl>
    <w:lvl w:ilvl="8" w:tplc="DBAA8A12">
      <w:start w:val="1"/>
      <w:numFmt w:val="bullet"/>
      <w:lvlText w:val=""/>
      <w:lvlJc w:val="left"/>
      <w:pPr>
        <w:ind w:left="6480" w:hanging="360"/>
      </w:pPr>
      <w:rPr>
        <w:rFonts w:ascii="Wingdings" w:hAnsi="Wingdings" w:hint="default"/>
      </w:rPr>
    </w:lvl>
  </w:abstractNum>
  <w:num w:numId="1" w16cid:durableId="7682100">
    <w:abstractNumId w:val="1"/>
  </w:num>
  <w:num w:numId="2" w16cid:durableId="71123527">
    <w:abstractNumId w:val="3"/>
  </w:num>
  <w:num w:numId="3" w16cid:durableId="1748575915">
    <w:abstractNumId w:val="11"/>
  </w:num>
  <w:num w:numId="4" w16cid:durableId="1370372480">
    <w:abstractNumId w:val="10"/>
  </w:num>
  <w:num w:numId="5" w16cid:durableId="1253856797">
    <w:abstractNumId w:val="2"/>
  </w:num>
  <w:num w:numId="6" w16cid:durableId="1980071487">
    <w:abstractNumId w:val="12"/>
  </w:num>
  <w:num w:numId="7" w16cid:durableId="467355158">
    <w:abstractNumId w:val="6"/>
  </w:num>
  <w:num w:numId="8" w16cid:durableId="145630474">
    <w:abstractNumId w:val="0"/>
  </w:num>
  <w:num w:numId="9" w16cid:durableId="2136869876">
    <w:abstractNumId w:val="8"/>
  </w:num>
  <w:num w:numId="10" w16cid:durableId="301932563">
    <w:abstractNumId w:val="5"/>
  </w:num>
  <w:num w:numId="11" w16cid:durableId="382565656">
    <w:abstractNumId w:val="7"/>
  </w:num>
  <w:num w:numId="12" w16cid:durableId="1579171410">
    <w:abstractNumId w:val="9"/>
  </w:num>
  <w:num w:numId="13" w16cid:durableId="4435763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TZENI Tommaso (SANTE)">
    <w15:presenceInfo w15:providerId="AD" w15:userId="S::Tommaso.ATZENI@ec.europa.eu::9fc50cf6-dbc2-4281-a9d8-8ff674f835a8"/>
  </w15:person>
  <w15:person w15:author="VERSTRAETE Frans (SANTE)">
    <w15:presenceInfo w15:providerId="None" w15:userId="VERSTRAETE Frans (SAN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188A2175"/>
    <w:rsid w:val="00012239"/>
    <w:rsid w:val="000126AD"/>
    <w:rsid w:val="000137AA"/>
    <w:rsid w:val="00023D78"/>
    <w:rsid w:val="000365FA"/>
    <w:rsid w:val="00046CDE"/>
    <w:rsid w:val="00054E51"/>
    <w:rsid w:val="00065243"/>
    <w:rsid w:val="000866AA"/>
    <w:rsid w:val="00093428"/>
    <w:rsid w:val="0009581A"/>
    <w:rsid w:val="000A40D6"/>
    <w:rsid w:val="000D3FF2"/>
    <w:rsid w:val="000E51F1"/>
    <w:rsid w:val="000E6EE3"/>
    <w:rsid w:val="000F5B88"/>
    <w:rsid w:val="00100B33"/>
    <w:rsid w:val="001061F0"/>
    <w:rsid w:val="00121C83"/>
    <w:rsid w:val="001314D5"/>
    <w:rsid w:val="001375AB"/>
    <w:rsid w:val="00153CC0"/>
    <w:rsid w:val="00154FF2"/>
    <w:rsid w:val="0016134A"/>
    <w:rsid w:val="00173645"/>
    <w:rsid w:val="00177F28"/>
    <w:rsid w:val="0018203A"/>
    <w:rsid w:val="001938F5"/>
    <w:rsid w:val="00195FA7"/>
    <w:rsid w:val="001B2858"/>
    <w:rsid w:val="001C7CBE"/>
    <w:rsid w:val="001D4E6F"/>
    <w:rsid w:val="002023AB"/>
    <w:rsid w:val="00213F70"/>
    <w:rsid w:val="00217B0C"/>
    <w:rsid w:val="00262307"/>
    <w:rsid w:val="0027369C"/>
    <w:rsid w:val="00277637"/>
    <w:rsid w:val="002B6AF7"/>
    <w:rsid w:val="002F65D5"/>
    <w:rsid w:val="00326F15"/>
    <w:rsid w:val="00373D69"/>
    <w:rsid w:val="00381851"/>
    <w:rsid w:val="0039246E"/>
    <w:rsid w:val="003A26CE"/>
    <w:rsid w:val="003A2C3B"/>
    <w:rsid w:val="003B459F"/>
    <w:rsid w:val="003D4E6B"/>
    <w:rsid w:val="00406618"/>
    <w:rsid w:val="00421A51"/>
    <w:rsid w:val="00421AF0"/>
    <w:rsid w:val="00456AFC"/>
    <w:rsid w:val="004624F7"/>
    <w:rsid w:val="00470A2D"/>
    <w:rsid w:val="004759ED"/>
    <w:rsid w:val="00490D9E"/>
    <w:rsid w:val="004929CB"/>
    <w:rsid w:val="004C5B76"/>
    <w:rsid w:val="004D2660"/>
    <w:rsid w:val="004D2CDE"/>
    <w:rsid w:val="004D4DC9"/>
    <w:rsid w:val="004D6ABA"/>
    <w:rsid w:val="00532823"/>
    <w:rsid w:val="00532876"/>
    <w:rsid w:val="00537FEF"/>
    <w:rsid w:val="00542DC2"/>
    <w:rsid w:val="00566E50"/>
    <w:rsid w:val="00572BCD"/>
    <w:rsid w:val="005812F4"/>
    <w:rsid w:val="00586D32"/>
    <w:rsid w:val="005B24A5"/>
    <w:rsid w:val="005D0568"/>
    <w:rsid w:val="005F6C1A"/>
    <w:rsid w:val="00640000"/>
    <w:rsid w:val="0064051D"/>
    <w:rsid w:val="00657D4F"/>
    <w:rsid w:val="006632B9"/>
    <w:rsid w:val="00664C2D"/>
    <w:rsid w:val="006846AE"/>
    <w:rsid w:val="00693D37"/>
    <w:rsid w:val="006940A1"/>
    <w:rsid w:val="00694740"/>
    <w:rsid w:val="006948F2"/>
    <w:rsid w:val="006A62C3"/>
    <w:rsid w:val="006B0B4E"/>
    <w:rsid w:val="006B3106"/>
    <w:rsid w:val="006D28EB"/>
    <w:rsid w:val="006D66BF"/>
    <w:rsid w:val="006D73C0"/>
    <w:rsid w:val="00723822"/>
    <w:rsid w:val="00723B68"/>
    <w:rsid w:val="007474A6"/>
    <w:rsid w:val="00755E9D"/>
    <w:rsid w:val="00756B02"/>
    <w:rsid w:val="00761D10"/>
    <w:rsid w:val="007743CD"/>
    <w:rsid w:val="00782813"/>
    <w:rsid w:val="007905B3"/>
    <w:rsid w:val="00796077"/>
    <w:rsid w:val="007A0153"/>
    <w:rsid w:val="007A235D"/>
    <w:rsid w:val="007A424F"/>
    <w:rsid w:val="007A44FD"/>
    <w:rsid w:val="007A7FEE"/>
    <w:rsid w:val="007B68CF"/>
    <w:rsid w:val="007B7070"/>
    <w:rsid w:val="007C43D1"/>
    <w:rsid w:val="00813E0D"/>
    <w:rsid w:val="00816C69"/>
    <w:rsid w:val="00831ED5"/>
    <w:rsid w:val="00833A39"/>
    <w:rsid w:val="00834676"/>
    <w:rsid w:val="0084311D"/>
    <w:rsid w:val="00844035"/>
    <w:rsid w:val="00846F54"/>
    <w:rsid w:val="008605C4"/>
    <w:rsid w:val="008656C4"/>
    <w:rsid w:val="00865D4C"/>
    <w:rsid w:val="008700E1"/>
    <w:rsid w:val="0088077F"/>
    <w:rsid w:val="008873CC"/>
    <w:rsid w:val="0089398D"/>
    <w:rsid w:val="008F0AD5"/>
    <w:rsid w:val="0090033F"/>
    <w:rsid w:val="00933849"/>
    <w:rsid w:val="0094420F"/>
    <w:rsid w:val="009615AA"/>
    <w:rsid w:val="00967D81"/>
    <w:rsid w:val="0097145B"/>
    <w:rsid w:val="00975B0F"/>
    <w:rsid w:val="009863E7"/>
    <w:rsid w:val="00994877"/>
    <w:rsid w:val="00994DF2"/>
    <w:rsid w:val="009B7EC4"/>
    <w:rsid w:val="009C0D12"/>
    <w:rsid w:val="009C5DD0"/>
    <w:rsid w:val="009C7367"/>
    <w:rsid w:val="009D3FE2"/>
    <w:rsid w:val="009E0EC6"/>
    <w:rsid w:val="009E773D"/>
    <w:rsid w:val="009F4C82"/>
    <w:rsid w:val="009F5A82"/>
    <w:rsid w:val="00A07241"/>
    <w:rsid w:val="00A1570C"/>
    <w:rsid w:val="00A36A51"/>
    <w:rsid w:val="00A600FD"/>
    <w:rsid w:val="00A6938A"/>
    <w:rsid w:val="00AB3A00"/>
    <w:rsid w:val="00AD6799"/>
    <w:rsid w:val="00AE1D68"/>
    <w:rsid w:val="00AE4227"/>
    <w:rsid w:val="00AF76D6"/>
    <w:rsid w:val="00B31AFC"/>
    <w:rsid w:val="00B40CB1"/>
    <w:rsid w:val="00B40E51"/>
    <w:rsid w:val="00B46E6E"/>
    <w:rsid w:val="00B718DB"/>
    <w:rsid w:val="00B84901"/>
    <w:rsid w:val="00BB3859"/>
    <w:rsid w:val="00BB3F8E"/>
    <w:rsid w:val="00BF23FA"/>
    <w:rsid w:val="00BF35D1"/>
    <w:rsid w:val="00C019F4"/>
    <w:rsid w:val="00C17773"/>
    <w:rsid w:val="00C37559"/>
    <w:rsid w:val="00C4769B"/>
    <w:rsid w:val="00CA09C2"/>
    <w:rsid w:val="00CA3F96"/>
    <w:rsid w:val="00CD183B"/>
    <w:rsid w:val="00CD2FAE"/>
    <w:rsid w:val="00CE5C53"/>
    <w:rsid w:val="00D0500A"/>
    <w:rsid w:val="00D1504F"/>
    <w:rsid w:val="00D171F9"/>
    <w:rsid w:val="00D247E8"/>
    <w:rsid w:val="00D37723"/>
    <w:rsid w:val="00D60EB4"/>
    <w:rsid w:val="00D82365"/>
    <w:rsid w:val="00D908B7"/>
    <w:rsid w:val="00D92CA7"/>
    <w:rsid w:val="00DC11F5"/>
    <w:rsid w:val="00DE3867"/>
    <w:rsid w:val="00E00A37"/>
    <w:rsid w:val="00E44EBC"/>
    <w:rsid w:val="00E47E1D"/>
    <w:rsid w:val="00E62EBE"/>
    <w:rsid w:val="00E63145"/>
    <w:rsid w:val="00E74F56"/>
    <w:rsid w:val="00EA260E"/>
    <w:rsid w:val="00EB0666"/>
    <w:rsid w:val="00ED6450"/>
    <w:rsid w:val="00EE1673"/>
    <w:rsid w:val="00EE6443"/>
    <w:rsid w:val="00F20B81"/>
    <w:rsid w:val="00F30A3D"/>
    <w:rsid w:val="00F514CB"/>
    <w:rsid w:val="00F5802B"/>
    <w:rsid w:val="00F614B2"/>
    <w:rsid w:val="00F63405"/>
    <w:rsid w:val="00F737D2"/>
    <w:rsid w:val="00F9501C"/>
    <w:rsid w:val="00FB3DDB"/>
    <w:rsid w:val="00FD7F8F"/>
    <w:rsid w:val="00FF6561"/>
    <w:rsid w:val="01A041AF"/>
    <w:rsid w:val="01F69EB3"/>
    <w:rsid w:val="01FC5E6C"/>
    <w:rsid w:val="04B66A00"/>
    <w:rsid w:val="04D3C643"/>
    <w:rsid w:val="0517A175"/>
    <w:rsid w:val="0529AC8A"/>
    <w:rsid w:val="0628AA84"/>
    <w:rsid w:val="0686E398"/>
    <w:rsid w:val="06CE4181"/>
    <w:rsid w:val="070EC1BF"/>
    <w:rsid w:val="0813D229"/>
    <w:rsid w:val="0842D3D1"/>
    <w:rsid w:val="097651AB"/>
    <w:rsid w:val="09CF6A3C"/>
    <w:rsid w:val="0A47503E"/>
    <w:rsid w:val="0A777409"/>
    <w:rsid w:val="0A869C0C"/>
    <w:rsid w:val="0B0B78F0"/>
    <w:rsid w:val="0B1B3629"/>
    <w:rsid w:val="0C1FED73"/>
    <w:rsid w:val="0C2DE9BC"/>
    <w:rsid w:val="0C3FA119"/>
    <w:rsid w:val="0C502F89"/>
    <w:rsid w:val="0CF29688"/>
    <w:rsid w:val="0D8117EF"/>
    <w:rsid w:val="0DC15004"/>
    <w:rsid w:val="0E15CEAE"/>
    <w:rsid w:val="0F3955B1"/>
    <w:rsid w:val="0FD3473A"/>
    <w:rsid w:val="10972F85"/>
    <w:rsid w:val="10A7B702"/>
    <w:rsid w:val="10E5D45F"/>
    <w:rsid w:val="130590FC"/>
    <w:rsid w:val="1323778B"/>
    <w:rsid w:val="137DE8ED"/>
    <w:rsid w:val="13C99878"/>
    <w:rsid w:val="14EFB13B"/>
    <w:rsid w:val="18024151"/>
    <w:rsid w:val="188A2175"/>
    <w:rsid w:val="18B3B687"/>
    <w:rsid w:val="19AB141C"/>
    <w:rsid w:val="19FE663C"/>
    <w:rsid w:val="1B8AC145"/>
    <w:rsid w:val="1C1F8FDD"/>
    <w:rsid w:val="1C28AC03"/>
    <w:rsid w:val="1C85096F"/>
    <w:rsid w:val="1CBA8739"/>
    <w:rsid w:val="1DAFEA16"/>
    <w:rsid w:val="1E418034"/>
    <w:rsid w:val="1FB9D335"/>
    <w:rsid w:val="1FC6A4BD"/>
    <w:rsid w:val="2096BB7D"/>
    <w:rsid w:val="2173F6BD"/>
    <w:rsid w:val="249B9714"/>
    <w:rsid w:val="24E96CF9"/>
    <w:rsid w:val="24EE73B7"/>
    <w:rsid w:val="25381F64"/>
    <w:rsid w:val="267B5F4D"/>
    <w:rsid w:val="26867D11"/>
    <w:rsid w:val="26F2926D"/>
    <w:rsid w:val="2A88905C"/>
    <w:rsid w:val="2A92BB58"/>
    <w:rsid w:val="2A970AB8"/>
    <w:rsid w:val="2ACC69F5"/>
    <w:rsid w:val="2BDC8B52"/>
    <w:rsid w:val="2CA1D278"/>
    <w:rsid w:val="2D86BC68"/>
    <w:rsid w:val="2DEBD45B"/>
    <w:rsid w:val="2EA68B47"/>
    <w:rsid w:val="2EDD2089"/>
    <w:rsid w:val="304EEF52"/>
    <w:rsid w:val="315D0168"/>
    <w:rsid w:val="31BE324A"/>
    <w:rsid w:val="34B1B7E0"/>
    <w:rsid w:val="34B60586"/>
    <w:rsid w:val="35828830"/>
    <w:rsid w:val="366D737D"/>
    <w:rsid w:val="3787374B"/>
    <w:rsid w:val="383E62A9"/>
    <w:rsid w:val="388CAE41"/>
    <w:rsid w:val="38D23947"/>
    <w:rsid w:val="3A02E0D8"/>
    <w:rsid w:val="3AE27374"/>
    <w:rsid w:val="3AF312C5"/>
    <w:rsid w:val="3B5F1E76"/>
    <w:rsid w:val="3B938FF4"/>
    <w:rsid w:val="3C7CA669"/>
    <w:rsid w:val="3CFF7438"/>
    <w:rsid w:val="3D21B295"/>
    <w:rsid w:val="3D2FDC50"/>
    <w:rsid w:val="3D8581A3"/>
    <w:rsid w:val="3E391316"/>
    <w:rsid w:val="3F4091DE"/>
    <w:rsid w:val="3FA17080"/>
    <w:rsid w:val="4048D79C"/>
    <w:rsid w:val="4100A2F3"/>
    <w:rsid w:val="41276BEC"/>
    <w:rsid w:val="41792DE7"/>
    <w:rsid w:val="41D83382"/>
    <w:rsid w:val="424EAB07"/>
    <w:rsid w:val="425A66C8"/>
    <w:rsid w:val="42D4C307"/>
    <w:rsid w:val="432454F2"/>
    <w:rsid w:val="4410F0D2"/>
    <w:rsid w:val="4614305A"/>
    <w:rsid w:val="47002EA9"/>
    <w:rsid w:val="488FF55A"/>
    <w:rsid w:val="48F1AA92"/>
    <w:rsid w:val="48F34C75"/>
    <w:rsid w:val="4AE08ABC"/>
    <w:rsid w:val="4B9A11F6"/>
    <w:rsid w:val="4BC50000"/>
    <w:rsid w:val="4D4B0035"/>
    <w:rsid w:val="4D5ACE6B"/>
    <w:rsid w:val="4E64CA23"/>
    <w:rsid w:val="4EE52EFC"/>
    <w:rsid w:val="4FD23CE8"/>
    <w:rsid w:val="500C4AF8"/>
    <w:rsid w:val="517EDAD3"/>
    <w:rsid w:val="51A78C33"/>
    <w:rsid w:val="522DAC92"/>
    <w:rsid w:val="53C7935E"/>
    <w:rsid w:val="53D4FE34"/>
    <w:rsid w:val="543482BA"/>
    <w:rsid w:val="561D158C"/>
    <w:rsid w:val="58245262"/>
    <w:rsid w:val="594FB2C1"/>
    <w:rsid w:val="59AE6677"/>
    <w:rsid w:val="5A2199A9"/>
    <w:rsid w:val="5A7A192D"/>
    <w:rsid w:val="5B3DBFDD"/>
    <w:rsid w:val="5C91FE2B"/>
    <w:rsid w:val="5CDD224C"/>
    <w:rsid w:val="5DBF7771"/>
    <w:rsid w:val="5F5B5E4A"/>
    <w:rsid w:val="5F9DC139"/>
    <w:rsid w:val="5FA3F2E0"/>
    <w:rsid w:val="611BA0F6"/>
    <w:rsid w:val="616F9A5A"/>
    <w:rsid w:val="61FA9258"/>
    <w:rsid w:val="6246EA1E"/>
    <w:rsid w:val="62DA1B12"/>
    <w:rsid w:val="63988309"/>
    <w:rsid w:val="6496336E"/>
    <w:rsid w:val="6691DE33"/>
    <w:rsid w:val="675CD248"/>
    <w:rsid w:val="684B8E9D"/>
    <w:rsid w:val="6877768F"/>
    <w:rsid w:val="688514EC"/>
    <w:rsid w:val="68F08BF3"/>
    <w:rsid w:val="69E5D4B8"/>
    <w:rsid w:val="6A39B37E"/>
    <w:rsid w:val="6B292734"/>
    <w:rsid w:val="6BA7C28A"/>
    <w:rsid w:val="6BB1E08A"/>
    <w:rsid w:val="6DF5D62B"/>
    <w:rsid w:val="6EAF389F"/>
    <w:rsid w:val="6F57D0E5"/>
    <w:rsid w:val="6F7F8715"/>
    <w:rsid w:val="6F87965C"/>
    <w:rsid w:val="7055CAC3"/>
    <w:rsid w:val="72006C7F"/>
    <w:rsid w:val="72DB5443"/>
    <w:rsid w:val="734A1F58"/>
    <w:rsid w:val="7387FED1"/>
    <w:rsid w:val="7435949F"/>
    <w:rsid w:val="7464C6C8"/>
    <w:rsid w:val="7612AA2B"/>
    <w:rsid w:val="7740FDBB"/>
    <w:rsid w:val="78E183A8"/>
    <w:rsid w:val="79CAFE7A"/>
    <w:rsid w:val="79E1B002"/>
    <w:rsid w:val="7A123D34"/>
    <w:rsid w:val="7AB5B26D"/>
    <w:rsid w:val="7BFFE0E8"/>
    <w:rsid w:val="7C2A9326"/>
    <w:rsid w:val="7C40A66E"/>
    <w:rsid w:val="7CD92F5A"/>
    <w:rsid w:val="7CF18350"/>
    <w:rsid w:val="7D73B469"/>
    <w:rsid w:val="7DDBF227"/>
    <w:rsid w:val="7EA575A1"/>
    <w:rsid w:val="7F29CA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2175"/>
  <w15:chartTrackingRefBased/>
  <w15:docId w15:val="{8C8FDACE-64EE-4908-B8AD-D71D87C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C2D"/>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Typedudocument">
    <w:name w:val="Type du document"/>
    <w:basedOn w:val="Normal"/>
    <w:next w:val="Titreobjet"/>
    <w:uiPriority w:val="1"/>
    <w:rsid w:val="6DF5D62B"/>
    <w:pPr>
      <w:spacing w:before="360" w:after="0" w:line="240" w:lineRule="auto"/>
      <w:jc w:val="center"/>
    </w:pPr>
    <w:rPr>
      <w:b/>
      <w:bCs/>
      <w:lang w:val="en-GB"/>
    </w:rPr>
  </w:style>
  <w:style w:type="paragraph" w:customStyle="1" w:styleId="Datedadoption">
    <w:name w:val="Date d'adoption"/>
    <w:basedOn w:val="Normal"/>
    <w:next w:val="Titreobjet"/>
    <w:uiPriority w:val="1"/>
    <w:rsid w:val="6DF5D62B"/>
    <w:pPr>
      <w:spacing w:before="360" w:after="0" w:line="240" w:lineRule="auto"/>
      <w:jc w:val="center"/>
    </w:pPr>
    <w:rPr>
      <w:b/>
      <w:bCs/>
      <w:lang w:val="en-GB"/>
    </w:rPr>
  </w:style>
  <w:style w:type="character" w:customStyle="1" w:styleId="Marker2">
    <w:name w:val="Marker2"/>
    <w:basedOn w:val="DefaultParagraphFont"/>
    <w:uiPriority w:val="1"/>
    <w:rsid w:val="6DF5D62B"/>
    <w:rPr>
      <w:rFonts w:asciiTheme="minorHAnsi" w:eastAsiaTheme="minorEastAsia" w:hAnsiTheme="minorHAnsi" w:cstheme="minorBidi"/>
      <w:color w:val="FF0000"/>
      <w:sz w:val="22"/>
      <w:szCs w:val="22"/>
    </w:rPr>
  </w:style>
  <w:style w:type="paragraph" w:customStyle="1" w:styleId="Titreobjet">
    <w:name w:val="Titre objet"/>
    <w:basedOn w:val="Normal"/>
    <w:next w:val="IntrtEEE"/>
    <w:uiPriority w:val="1"/>
    <w:rsid w:val="6DF5D62B"/>
    <w:pPr>
      <w:spacing w:before="360" w:after="360" w:line="240" w:lineRule="auto"/>
      <w:jc w:val="center"/>
    </w:pPr>
    <w:rPr>
      <w:b/>
      <w:bCs/>
      <w:lang w:val="en-GB"/>
    </w:rPr>
  </w:style>
  <w:style w:type="paragraph" w:customStyle="1" w:styleId="IntrtEEE">
    <w:name w:val="Intérêt EEE"/>
    <w:basedOn w:val="Normal"/>
    <w:next w:val="Normal"/>
    <w:uiPriority w:val="1"/>
    <w:rsid w:val="6DF5D62B"/>
    <w:pPr>
      <w:spacing w:before="360" w:after="240" w:line="240" w:lineRule="auto"/>
      <w:jc w:val="center"/>
    </w:pPr>
    <w:rPr>
      <w:lang w:val="en-GB"/>
    </w:rPr>
  </w:style>
  <w:style w:type="paragraph" w:customStyle="1" w:styleId="Institutionquiagit">
    <w:name w:val="Institution qui agit"/>
    <w:basedOn w:val="Normal"/>
    <w:next w:val="Normal"/>
    <w:uiPriority w:val="1"/>
    <w:rsid w:val="6DF5D62B"/>
    <w:pPr>
      <w:keepNext/>
      <w:spacing w:before="600" w:after="120" w:line="240" w:lineRule="auto"/>
      <w:jc w:val="both"/>
    </w:pPr>
    <w:rPr>
      <w:lang w:val="en-GB"/>
    </w:rPr>
  </w:style>
  <w:style w:type="paragraph" w:styleId="ListParagraph">
    <w:name w:val="List Paragraph"/>
    <w:basedOn w:val="Normal"/>
    <w:uiPriority w:val="34"/>
    <w:qFormat/>
    <w:rsid w:val="6DF5D62B"/>
    <w:pPr>
      <w:ind w:left="720"/>
      <w:contextualSpacing/>
    </w:pPr>
  </w:style>
  <w:style w:type="paragraph" w:customStyle="1" w:styleId="Considrant">
    <w:name w:val="Considérant"/>
    <w:basedOn w:val="Normal"/>
    <w:uiPriority w:val="1"/>
    <w:rsid w:val="6DF5D62B"/>
    <w:pPr>
      <w:spacing w:before="120" w:after="120" w:line="240" w:lineRule="auto"/>
      <w:ind w:left="709" w:hanging="709"/>
      <w:jc w:val="both"/>
    </w:pPr>
    <w:rPr>
      <w:lang w:val="en-GB"/>
    </w:rPr>
  </w:style>
  <w:style w:type="paragraph" w:customStyle="1" w:styleId="Formuledadoption">
    <w:name w:val="Formule d'adoption"/>
    <w:basedOn w:val="Normal"/>
    <w:next w:val="Titrearticle"/>
    <w:uiPriority w:val="1"/>
    <w:rsid w:val="6DF5D62B"/>
    <w:pPr>
      <w:keepNext/>
      <w:spacing w:before="120" w:after="120" w:line="240" w:lineRule="auto"/>
      <w:jc w:val="both"/>
    </w:pPr>
    <w:rPr>
      <w:lang w:val="en-GB"/>
    </w:rPr>
  </w:style>
  <w:style w:type="paragraph" w:customStyle="1" w:styleId="Titrearticle">
    <w:name w:val="Titre article"/>
    <w:basedOn w:val="Normal"/>
    <w:next w:val="Normal"/>
    <w:uiPriority w:val="1"/>
    <w:rsid w:val="6DF5D62B"/>
    <w:pPr>
      <w:keepNext/>
      <w:spacing w:before="360" w:after="120" w:line="240" w:lineRule="auto"/>
      <w:jc w:val="center"/>
    </w:pPr>
    <w:rPr>
      <w:i/>
      <w:iCs/>
      <w:lang w:val="en-GB"/>
    </w:rPr>
  </w:style>
  <w:style w:type="paragraph" w:customStyle="1" w:styleId="NumPar1">
    <w:name w:val="NumPar 1"/>
    <w:basedOn w:val="Normal"/>
    <w:next w:val="Text1"/>
    <w:uiPriority w:val="1"/>
    <w:rsid w:val="6DF5D62B"/>
    <w:pPr>
      <w:spacing w:before="120" w:after="120" w:line="240" w:lineRule="auto"/>
      <w:ind w:left="850" w:hanging="850"/>
      <w:jc w:val="both"/>
    </w:pPr>
    <w:rPr>
      <w:lang w:val="en-GB"/>
    </w:rPr>
  </w:style>
  <w:style w:type="paragraph" w:customStyle="1" w:styleId="Text1">
    <w:name w:val="Text 1"/>
    <w:basedOn w:val="Normal"/>
    <w:uiPriority w:val="1"/>
    <w:rsid w:val="6DF5D62B"/>
    <w:pPr>
      <w:spacing w:before="120" w:after="120" w:line="240" w:lineRule="auto"/>
      <w:ind w:left="850"/>
      <w:jc w:val="both"/>
    </w:pPr>
    <w:rPr>
      <w:lang w:val="en-GB"/>
    </w:rPr>
  </w:style>
  <w:style w:type="paragraph" w:customStyle="1" w:styleId="Text2">
    <w:name w:val="Text 2"/>
    <w:basedOn w:val="Normal"/>
    <w:uiPriority w:val="1"/>
    <w:rsid w:val="6DF5D62B"/>
    <w:pPr>
      <w:spacing w:before="120" w:after="120" w:line="240" w:lineRule="auto"/>
      <w:ind w:left="1417"/>
      <w:jc w:val="both"/>
    </w:pPr>
    <w:rPr>
      <w:lang w:val="en-GB"/>
    </w:rPr>
  </w:style>
  <w:style w:type="paragraph" w:customStyle="1" w:styleId="Applicationdirecte">
    <w:name w:val="Application directe"/>
    <w:basedOn w:val="Normal"/>
    <w:next w:val="Fait"/>
    <w:uiPriority w:val="1"/>
    <w:rsid w:val="6DF5D62B"/>
    <w:pPr>
      <w:spacing w:before="480" w:after="120" w:line="240" w:lineRule="auto"/>
      <w:jc w:val="both"/>
    </w:pPr>
    <w:rPr>
      <w:lang w:val="en-GB"/>
    </w:rPr>
  </w:style>
  <w:style w:type="paragraph" w:customStyle="1" w:styleId="Fait">
    <w:name w:val="Fait à"/>
    <w:basedOn w:val="Normal"/>
    <w:next w:val="Institutionquisigne"/>
    <w:uiPriority w:val="1"/>
    <w:rsid w:val="6DF5D62B"/>
    <w:pPr>
      <w:keepNext/>
      <w:spacing w:before="120" w:after="0" w:line="240" w:lineRule="auto"/>
      <w:jc w:val="both"/>
    </w:pPr>
    <w:rPr>
      <w:lang w:val="en-GB"/>
    </w:rPr>
  </w:style>
  <w:style w:type="paragraph" w:customStyle="1" w:styleId="Institutionquisigne">
    <w:name w:val="Institution qui signe"/>
    <w:basedOn w:val="Normal"/>
    <w:next w:val="Personnequisigne"/>
    <w:uiPriority w:val="1"/>
    <w:rsid w:val="6DF5D62B"/>
    <w:pPr>
      <w:keepNext/>
      <w:tabs>
        <w:tab w:val="left" w:pos="4252"/>
      </w:tabs>
      <w:spacing w:before="720" w:after="0" w:line="240" w:lineRule="auto"/>
      <w:jc w:val="both"/>
    </w:pPr>
    <w:rPr>
      <w:i/>
      <w:iCs/>
      <w:lang w:val="en-GB"/>
    </w:rPr>
  </w:style>
  <w:style w:type="paragraph" w:customStyle="1" w:styleId="Personnequisigne">
    <w:name w:val="Personne qui signe"/>
    <w:basedOn w:val="Normal"/>
    <w:next w:val="Institutionquisigne"/>
    <w:uiPriority w:val="1"/>
    <w:rsid w:val="6DF5D62B"/>
    <w:pPr>
      <w:tabs>
        <w:tab w:val="left" w:pos="4252"/>
      </w:tabs>
      <w:spacing w:after="0" w:line="240" w:lineRule="auto"/>
    </w:pPr>
    <w:rPr>
      <w:i/>
      <w:iCs/>
      <w:lang w:val="en-GB"/>
    </w:rPr>
  </w:style>
  <w:style w:type="paragraph" w:styleId="Header">
    <w:name w:val="header"/>
    <w:basedOn w:val="Normal"/>
    <w:uiPriority w:val="99"/>
    <w:unhideWhenUsed/>
    <w:rsid w:val="6DF5D62B"/>
    <w:pPr>
      <w:tabs>
        <w:tab w:val="center" w:pos="4680"/>
        <w:tab w:val="right" w:pos="9360"/>
      </w:tabs>
      <w:spacing w:after="0" w:line="240" w:lineRule="auto"/>
    </w:pPr>
  </w:style>
  <w:style w:type="paragraph" w:styleId="Footer">
    <w:name w:val="footer"/>
    <w:basedOn w:val="Normal"/>
    <w:uiPriority w:val="99"/>
    <w:unhideWhenUsed/>
    <w:rsid w:val="6DF5D62B"/>
    <w:pPr>
      <w:tabs>
        <w:tab w:val="center" w:pos="4680"/>
        <w:tab w:val="right" w:pos="9360"/>
      </w:tabs>
      <w:spacing w:after="0" w:line="240" w:lineRule="auto"/>
    </w:pPr>
  </w:style>
  <w:style w:type="paragraph" w:styleId="FootnoteText">
    <w:name w:val="footnote text"/>
    <w:basedOn w:val="Normal"/>
    <w:link w:val="FootnoteTextChar"/>
    <w:uiPriority w:val="99"/>
    <w:unhideWhenUsed/>
    <w:rsid w:val="6DF5D62B"/>
    <w:pPr>
      <w:spacing w:after="0" w:line="240" w:lineRule="auto"/>
    </w:pPr>
    <w:rPr>
      <w:sz w:val="20"/>
      <w:szCs w:val="20"/>
    </w:rPr>
  </w:style>
  <w:style w:type="paragraph" w:styleId="EndnoteText">
    <w:name w:val="endnote text"/>
    <w:basedOn w:val="Normal"/>
    <w:uiPriority w:val="99"/>
    <w:semiHidden/>
    <w:unhideWhenUsed/>
    <w:rsid w:val="6DF5D62B"/>
    <w:pPr>
      <w:spacing w:after="0" w:line="240" w:lineRule="auto"/>
    </w:pPr>
    <w:rPr>
      <w:sz w:val="20"/>
      <w:szCs w:val="20"/>
    </w:rPr>
  </w:style>
  <w:style w:type="character" w:styleId="Hyperlink">
    <w:name w:val="Hyperlink"/>
    <w:basedOn w:val="DefaultParagraphFont"/>
    <w:uiPriority w:val="99"/>
    <w:unhideWhenUsed/>
    <w:rsid w:val="6DF5D62B"/>
    <w:rPr>
      <w:color w:val="467886"/>
      <w:u w:val="single"/>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75B0F"/>
    <w:pPr>
      <w:spacing w:after="0" w:line="240" w:lineRule="auto"/>
    </w:pPr>
  </w:style>
  <w:style w:type="character" w:customStyle="1" w:styleId="FootnoteTextChar">
    <w:name w:val="Footnote Text Char"/>
    <w:basedOn w:val="DefaultParagraphFont"/>
    <w:link w:val="FootnoteText"/>
    <w:uiPriority w:val="99"/>
    <w:rsid w:val="006D73C0"/>
    <w:rPr>
      <w:sz w:val="20"/>
      <w:szCs w:val="20"/>
    </w:rPr>
  </w:style>
  <w:style w:type="paragraph" w:styleId="CommentSubject">
    <w:name w:val="annotation subject"/>
    <w:basedOn w:val="CommentText"/>
    <w:next w:val="CommentText"/>
    <w:link w:val="CommentSubjectChar"/>
    <w:uiPriority w:val="99"/>
    <w:semiHidden/>
    <w:unhideWhenUsed/>
    <w:rsid w:val="00277637"/>
    <w:rPr>
      <w:b/>
      <w:bCs/>
    </w:rPr>
  </w:style>
  <w:style w:type="character" w:customStyle="1" w:styleId="CommentSubjectChar">
    <w:name w:val="Comment Subject Char"/>
    <w:basedOn w:val="CommentTextChar"/>
    <w:link w:val="CommentSubject"/>
    <w:uiPriority w:val="99"/>
    <w:semiHidden/>
    <w:rsid w:val="00277637"/>
    <w:rPr>
      <w:b/>
      <w:bCs/>
      <w:sz w:val="20"/>
      <w:szCs w:val="20"/>
    </w:rPr>
  </w:style>
  <w:style w:type="character" w:styleId="UnresolvedMention">
    <w:name w:val="Unresolved Mention"/>
    <w:basedOn w:val="DefaultParagraphFont"/>
    <w:uiPriority w:val="99"/>
    <w:semiHidden/>
    <w:unhideWhenUsed/>
    <w:rsid w:val="001736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22302">
      <w:bodyDiv w:val="1"/>
      <w:marLeft w:val="0"/>
      <w:marRight w:val="0"/>
      <w:marTop w:val="0"/>
      <w:marBottom w:val="0"/>
      <w:divBdr>
        <w:top w:val="none" w:sz="0" w:space="0" w:color="auto"/>
        <w:left w:val="none" w:sz="0" w:space="0" w:color="auto"/>
        <w:bottom w:val="none" w:sz="0" w:space="0" w:color="auto"/>
        <w:right w:val="none" w:sz="0" w:space="0" w:color="auto"/>
      </w:divBdr>
    </w:div>
    <w:div w:id="1098867646">
      <w:bodyDiv w:val="1"/>
      <w:marLeft w:val="0"/>
      <w:marRight w:val="0"/>
      <w:marTop w:val="0"/>
      <w:marBottom w:val="0"/>
      <w:divBdr>
        <w:top w:val="none" w:sz="0" w:space="0" w:color="auto"/>
        <w:left w:val="none" w:sz="0" w:space="0" w:color="auto"/>
        <w:bottom w:val="none" w:sz="0" w:space="0" w:color="auto"/>
        <w:right w:val="none" w:sz="0" w:space="0" w:color="auto"/>
      </w:divBdr>
    </w:div>
    <w:div w:id="11503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20/10/relationships/intelligence" Target="intelligence2.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13/68/oj" TargetMode="External"/><Relationship Id="rId2" Type="http://schemas.openxmlformats.org/officeDocument/2006/relationships/hyperlink" Target="https://doi.org/10.15232/aas.2020-02018" TargetMode="External"/><Relationship Id="rId1" Type="http://schemas.openxmlformats.org/officeDocument/2006/relationships/hyperlink" Target="http://data.europa.eu/eli/reco/2016/2115/oj" TargetMode="External"/><Relationship Id="rId4" Type="http://schemas.openxmlformats.org/officeDocument/2006/relationships/hyperlink" Target="https://www.anses.fr/sites/default/files/NUT2024SA004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7275A-6C7C-4C23-B910-F34D8086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2084</Words>
  <Characters>10695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CHASSAIN Floriane (SANTE)</dc:creator>
  <cp:keywords/>
  <dc:description/>
  <cp:lastModifiedBy>ATZENI Tommaso (SANTE)</cp:lastModifiedBy>
  <cp:revision>3</cp:revision>
  <cp:lastPrinted>2025-07-28T17:59:00Z</cp:lastPrinted>
  <dcterms:created xsi:type="dcterms:W3CDTF">2025-07-29T14:35:00Z</dcterms:created>
  <dcterms:modified xsi:type="dcterms:W3CDTF">2025-09-03T15:18:00Z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2025-02-19T15:27:31Z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e0f39f88-a06e-4091-b374-2ee3ef03a737</vt:lpwstr>
  </property>
  <property fmtid="{D5CDD505-2E9C-101B-9397-08002B2CF9AE}" pid="8" name="MSIP_Label_6bd9ddd1-4d20-43f6-abfa-fc3c07406f94_ContentBits">
    <vt:lpwstr>0</vt:lpwstr>
  </property>
  <property fmtid="{D5CDD505-2E9C-101B-9397-08002B2CF9AE}" pid="9" name="MSIP_Label_6bd9ddd1-4d20-43f6-abfa-fc3c07406f94_Tag">
    <vt:lpwstr>10, 3, 0, 2</vt:lpwstr>
  </property>
</Properties>
</file>